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0ED5D0D" w:rsidP="00781A54" w:rsidRDefault="00FD07BA" w14:paraId="3D99D38C" w14:textId="6923406A">
      <w:pPr>
        <w:jc w:val="center"/>
        <w:rPr>
          <w:rFonts w:ascii="Arial Narrow" w:hAnsi="Arial Narrow" w:cs="Calibri Light"/>
          <w:b/>
          <w:bCs w:val="0"/>
          <w:caps/>
          <w:sz w:val="22"/>
          <w:szCs w:val="22"/>
        </w:rPr>
      </w:pPr>
      <w:bookmarkStart w:name="_Toc87573743" w:id="0"/>
      <w:bookmarkStart w:name="_Toc87574143" w:id="1"/>
      <w:bookmarkStart w:name="_Toc83133074" w:id="2"/>
      <w:bookmarkStart w:name="_Toc125651076" w:id="3"/>
      <w:bookmarkStart w:name="_Toc125652608" w:id="4"/>
      <w:bookmarkStart w:name="_Toc125652902" w:id="5"/>
      <w:r>
        <w:rPr>
          <w:rFonts w:ascii="Arial Narrow" w:hAnsi="Arial Narrow" w:cs="Calibri Light"/>
          <w:b/>
          <w:bCs w:val="0"/>
          <w:caps/>
          <w:sz w:val="22"/>
          <w:szCs w:val="22"/>
        </w:rPr>
        <w:t xml:space="preserve">Pripomienkovanie projektovej dokumentácie </w:t>
      </w:r>
      <w:r w:rsidR="00BD3E04">
        <w:rPr>
          <w:rFonts w:ascii="Arial Narrow" w:hAnsi="Arial Narrow" w:cs="Calibri Light"/>
          <w:b/>
          <w:bCs w:val="0"/>
          <w:caps/>
          <w:sz w:val="22"/>
          <w:szCs w:val="22"/>
        </w:rPr>
        <w:t xml:space="preserve">stupeň </w:t>
      </w:r>
      <w:r w:rsidR="00984E21">
        <w:rPr>
          <w:rFonts w:ascii="Arial Narrow" w:hAnsi="Arial Narrow" w:cs="Calibri Light"/>
          <w:b/>
          <w:bCs w:val="0"/>
          <w:caps/>
          <w:sz w:val="22"/>
          <w:szCs w:val="22"/>
        </w:rPr>
        <w:t>DUR</w:t>
      </w:r>
    </w:p>
    <w:p w:rsidRPr="007C30B8" w:rsidR="007C30B8" w:rsidP="00781A54" w:rsidRDefault="007C30B8" w14:paraId="7410A22A" w14:textId="77777777">
      <w:pPr>
        <w:jc w:val="center"/>
        <w:rPr>
          <w:rFonts w:ascii="Arial Narrow" w:hAnsi="Arial Narrow" w:cs="Calibri Light"/>
          <w:b/>
          <w:bCs w:val="0"/>
          <w:caps/>
          <w:sz w:val="22"/>
          <w:szCs w:val="22"/>
        </w:rPr>
      </w:pPr>
    </w:p>
    <w:p w:rsidRPr="00CD66A6" w:rsidR="00B74842" w:rsidP="000F11B1" w:rsidRDefault="006A3791" w14:paraId="46789E5F" w14:textId="77CA997E">
      <w:pPr>
        <w:jc w:val="center"/>
        <w:rPr>
          <w:rFonts w:ascii="Arial Narrow" w:hAnsi="Arial Narrow" w:cs="Calibri Light"/>
          <w:b/>
          <w:bCs w:val="0"/>
          <w:caps/>
          <w:sz w:val="22"/>
          <w:szCs w:val="22"/>
        </w:rPr>
      </w:pPr>
      <w:r w:rsidRPr="00CD66A6">
        <w:rPr>
          <w:rFonts w:ascii="Arial Narrow" w:hAnsi="Arial Narrow" w:cs="Calibri Light"/>
          <w:b/>
          <w:bCs w:val="0"/>
          <w:caps/>
          <w:sz w:val="22"/>
          <w:szCs w:val="22"/>
        </w:rPr>
        <w:t>Revitalizácia</w:t>
      </w:r>
      <w:bookmarkEnd w:id="0"/>
      <w:bookmarkEnd w:id="1"/>
      <w:r w:rsidRPr="00CD66A6">
        <w:rPr>
          <w:rFonts w:ascii="Arial Narrow" w:hAnsi="Arial Narrow" w:cs="Calibri Light"/>
          <w:b/>
          <w:bCs w:val="0"/>
          <w:caps/>
          <w:sz w:val="22"/>
          <w:szCs w:val="22"/>
        </w:rPr>
        <w:t xml:space="preserve"> </w:t>
      </w:r>
      <w:bookmarkStart w:name="_Toc87573744" w:id="6"/>
      <w:bookmarkStart w:name="_Toc87574144" w:id="7"/>
      <w:r w:rsidRPr="00CD66A6">
        <w:rPr>
          <w:rFonts w:ascii="Arial Narrow" w:hAnsi="Arial Narrow" w:cs="Calibri Light"/>
          <w:b/>
          <w:bCs w:val="0"/>
          <w:caps/>
          <w:sz w:val="22"/>
          <w:szCs w:val="22"/>
        </w:rPr>
        <w:t>Námestia republiky</w:t>
      </w:r>
      <w:bookmarkEnd w:id="6"/>
      <w:bookmarkEnd w:id="7"/>
      <w:r w:rsidRPr="00CD66A6">
        <w:rPr>
          <w:rFonts w:ascii="Arial Narrow" w:hAnsi="Arial Narrow" w:cs="Calibri Light"/>
          <w:b/>
          <w:bCs w:val="0"/>
          <w:caps/>
          <w:sz w:val="22"/>
          <w:szCs w:val="22"/>
        </w:rPr>
        <w:t xml:space="preserve"> </w:t>
      </w:r>
      <w:bookmarkStart w:name="_Toc87573745" w:id="8"/>
      <w:bookmarkStart w:name="_Toc87574145" w:id="9"/>
      <w:r w:rsidRPr="00CD66A6">
        <w:rPr>
          <w:rFonts w:ascii="Arial Narrow" w:hAnsi="Arial Narrow" w:cs="Calibri Light"/>
          <w:b/>
          <w:bCs w:val="0"/>
          <w:caps/>
          <w:sz w:val="22"/>
          <w:szCs w:val="22"/>
        </w:rPr>
        <w:t>v Petržalk</w:t>
      </w:r>
      <w:bookmarkEnd w:id="2"/>
      <w:r w:rsidRPr="00CD66A6">
        <w:rPr>
          <w:rFonts w:ascii="Arial Narrow" w:hAnsi="Arial Narrow" w:cs="Calibri Light"/>
          <w:b/>
          <w:bCs w:val="0"/>
          <w:caps/>
          <w:sz w:val="22"/>
          <w:szCs w:val="22"/>
        </w:rPr>
        <w:t>e</w:t>
      </w:r>
      <w:bookmarkEnd w:id="3"/>
      <w:bookmarkEnd w:id="4"/>
      <w:bookmarkEnd w:id="5"/>
      <w:bookmarkEnd w:id="8"/>
      <w:bookmarkEnd w:id="9"/>
    </w:p>
    <w:p w:rsidRPr="000F11B1" w:rsidR="00BF7F97" w:rsidP="008D44E6" w:rsidRDefault="00BF7F97" w14:paraId="2ADF28DA" w14:textId="77777777">
      <w:pPr>
        <w:jc w:val="left"/>
        <w:rPr>
          <w:rFonts w:ascii="Arial Narrow" w:hAnsi="Arial Narrow" w:eastAsia="Arial"/>
        </w:rPr>
      </w:pPr>
    </w:p>
    <w:p w:rsidRPr="000F11B1" w:rsidR="00BF7F97" w:rsidP="008D44E6" w:rsidRDefault="00BF7F97" w14:paraId="5C66F53D" w14:textId="77777777">
      <w:pPr>
        <w:jc w:val="left"/>
        <w:rPr>
          <w:rFonts w:ascii="Arial Narrow" w:hAnsi="Arial Narrow" w:eastAsiaTheme="majorEastAsia" w:cstheme="majorBidi"/>
          <w:color w:val="2F5496" w:themeColor="accent1" w:themeShade="BF"/>
          <w:sz w:val="24"/>
          <w:szCs w:val="24"/>
        </w:rPr>
      </w:pPr>
    </w:p>
    <w:p w:rsidRPr="00295BAB" w:rsidR="004378F4" w:rsidP="1A2677F5" w:rsidRDefault="00056543" w14:paraId="0083F479" w14:textId="31964F83">
      <w:pPr>
        <w:pStyle w:val="Heading2"/>
        <w:numPr>
          <w:ilvl w:val="0"/>
          <w:numId w:val="0"/>
        </w:numPr>
        <w:ind w:left="142" w:hanging="142"/>
        <w:jc w:val="left"/>
        <w:rPr>
          <w:rFonts w:ascii="Arial Narrow" w:hAnsi="Arial Narrow"/>
          <w:sz w:val="22"/>
          <w:szCs w:val="22"/>
        </w:rPr>
      </w:pPr>
      <w:bookmarkStart w:name="_Toc181781081" w:id="10"/>
      <w:r w:rsidRPr="1A2677F5">
        <w:rPr>
          <w:rFonts w:ascii="Arial Narrow" w:hAnsi="Arial Narrow"/>
          <w:sz w:val="22"/>
          <w:szCs w:val="22"/>
        </w:rPr>
        <w:t>Architektoni</w:t>
      </w:r>
      <w:r w:rsidRPr="1A2677F5" w:rsidR="00182CD1">
        <w:rPr>
          <w:rFonts w:ascii="Arial Narrow" w:hAnsi="Arial Narrow"/>
          <w:sz w:val="22"/>
          <w:szCs w:val="22"/>
        </w:rPr>
        <w:t>c</w:t>
      </w:r>
      <w:r w:rsidRPr="1A2677F5">
        <w:rPr>
          <w:rFonts w:ascii="Arial Narrow" w:hAnsi="Arial Narrow"/>
          <w:sz w:val="22"/>
          <w:szCs w:val="22"/>
        </w:rPr>
        <w:t>ké riešenie</w:t>
      </w:r>
      <w:bookmarkEnd w:id="10"/>
    </w:p>
    <w:p w:rsidRPr="00295BAB" w:rsidR="00713EE6" w:rsidP="008D44E6" w:rsidRDefault="00182CD1" w14:paraId="1EE607AD" w14:textId="45804D95">
      <w:pPr>
        <w:pStyle w:val="Heading3"/>
        <w:jc w:val="left"/>
        <w:rPr>
          <w:rFonts w:ascii="Arial Narrow" w:hAnsi="Arial Narrow"/>
          <w:sz w:val="18"/>
          <w:szCs w:val="18"/>
        </w:rPr>
      </w:pPr>
      <w:bookmarkStart w:name="_Toc97785504" w:id="11"/>
      <w:bookmarkStart w:name="_Toc181781082" w:id="12"/>
      <w:r w:rsidRPr="328657B6">
        <w:rPr>
          <w:rFonts w:ascii="Arial Narrow" w:hAnsi="Arial Narrow"/>
          <w:sz w:val="18"/>
          <w:szCs w:val="18"/>
        </w:rPr>
        <w:t xml:space="preserve">Ing.arch. </w:t>
      </w:r>
      <w:r w:rsidR="00B413EE">
        <w:rPr>
          <w:rFonts w:ascii="Arial Narrow" w:hAnsi="Arial Narrow"/>
          <w:sz w:val="18"/>
          <w:szCs w:val="18"/>
        </w:rPr>
        <w:t>Anna Bán</w:t>
      </w:r>
      <w:r w:rsidR="00091CAA">
        <w:rPr>
          <w:rFonts w:ascii="Arial Narrow" w:hAnsi="Arial Narrow"/>
          <w:sz w:val="18"/>
          <w:szCs w:val="18"/>
        </w:rPr>
        <w:t>hegyi</w:t>
      </w:r>
      <w:r w:rsidRPr="328657B6" w:rsidR="002E7FB5">
        <w:rPr>
          <w:rFonts w:ascii="Arial Narrow" w:hAnsi="Arial Narrow"/>
          <w:sz w:val="18"/>
          <w:szCs w:val="18"/>
        </w:rPr>
        <w:t xml:space="preserve"> a Ing. </w:t>
      </w:r>
      <w:r w:rsidR="00091CAA">
        <w:rPr>
          <w:rFonts w:ascii="Arial Narrow" w:hAnsi="Arial Narrow"/>
          <w:sz w:val="18"/>
          <w:szCs w:val="18"/>
        </w:rPr>
        <w:t xml:space="preserve">Ivan </w:t>
      </w:r>
      <w:r w:rsidR="00230A27">
        <w:rPr>
          <w:rFonts w:ascii="Arial Narrow" w:hAnsi="Arial Narrow"/>
          <w:sz w:val="18"/>
          <w:szCs w:val="18"/>
        </w:rPr>
        <w:t>Stankoci, PhD.</w:t>
      </w:r>
      <w:r w:rsidRPr="328657B6" w:rsidR="004378F4">
        <w:rPr>
          <w:rFonts w:ascii="Arial Narrow" w:hAnsi="Arial Narrow"/>
          <w:sz w:val="18"/>
          <w:szCs w:val="18"/>
        </w:rPr>
        <w:t xml:space="preserve">, </w:t>
      </w:r>
      <w:r w:rsidRPr="00230A27" w:rsidR="00230A27">
        <w:rPr>
          <w:rFonts w:ascii="Arial Narrow" w:hAnsi="Arial Narrow"/>
          <w:sz w:val="18"/>
          <w:szCs w:val="18"/>
        </w:rPr>
        <w:t>Oddelenie krajinnej tvorby a verejných priestorov</w:t>
      </w:r>
      <w:r w:rsidRPr="328657B6" w:rsidR="00713EE6">
        <w:rPr>
          <w:rFonts w:ascii="Arial Narrow" w:hAnsi="Arial Narrow"/>
          <w:sz w:val="18"/>
          <w:szCs w:val="18"/>
        </w:rPr>
        <w:t>, MIB</w:t>
      </w:r>
      <w:bookmarkEnd w:id="11"/>
      <w:bookmarkEnd w:id="12"/>
    </w:p>
    <w:p w:rsidR="328657B6" w:rsidP="56C5BCEF" w:rsidRDefault="328657B6" w14:paraId="35EDC275" w14:textId="607979F2">
      <w:pPr>
        <w:pStyle w:val="Normal"/>
        <w:rPr>
          <w:rFonts w:ascii="Arial Narrow" w:hAnsi="Arial Narrow"/>
          <w:b w:val="0"/>
          <w:bCs w:val="0"/>
          <w:color w:val="auto"/>
          <w:sz w:val="18"/>
          <w:szCs w:val="18"/>
          <w:u w:val="none"/>
          <w:rPrChange w:author="Znášiková Kristína, Ing." w:date="2024-11-15T09:52:45.063Z" w:id="505487443">
            <w:rPr>
              <w:color w:val="auto"/>
            </w:rPr>
          </w:rPrChange>
        </w:rPr>
      </w:pPr>
      <w:r w:rsidRPr="56C5BCEF" w:rsidR="6D9E73B4">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09:53:56.51Z" w:id="1019805733">
            <w:rPr>
              <w:color w:val="auto"/>
            </w:rPr>
          </w:rPrChange>
        </w:rPr>
        <w:t>B</w:t>
      </w:r>
      <w:r w:rsidRPr="56C5BCEF" w:rsidR="6D9E73B4">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09:52:37.352Z" w:id="1555546994">
            <w:rPr>
              <w:color w:val="auto"/>
            </w:rPr>
          </w:rPrChange>
        </w:rPr>
        <w:t>ez pripomienok</w:t>
      </w:r>
    </w:p>
    <w:p w:rsidR="56C5BCEF" w:rsidRDefault="56C5BCEF" w14:paraId="785C1F05" w14:textId="6A68F97B"/>
    <w:p w:rsidRPr="00295BAB" w:rsidR="002F199D" w:rsidP="1A2677F5" w:rsidRDefault="00DA706F" w14:paraId="3514EF2F" w14:textId="77777777">
      <w:pPr>
        <w:pStyle w:val="Heading2"/>
        <w:numPr>
          <w:ilvl w:val="0"/>
          <w:numId w:val="0"/>
        </w:numPr>
        <w:ind w:left="142" w:hanging="142"/>
        <w:jc w:val="left"/>
        <w:rPr>
          <w:rFonts w:ascii="Arial Narrow" w:hAnsi="Arial Narrow"/>
          <w:sz w:val="22"/>
          <w:szCs w:val="22"/>
        </w:rPr>
      </w:pPr>
      <w:bookmarkStart w:name="_Toc181781083" w:id="13"/>
      <w:r w:rsidRPr="1A2677F5">
        <w:rPr>
          <w:rFonts w:ascii="Arial Narrow" w:hAnsi="Arial Narrow"/>
          <w:sz w:val="22"/>
          <w:szCs w:val="22"/>
        </w:rPr>
        <w:t>Krajinárske riešenie</w:t>
      </w:r>
      <w:bookmarkEnd w:id="13"/>
    </w:p>
    <w:p w:rsidR="00DA706F" w:rsidP="008D44E6" w:rsidRDefault="00382B8F" w14:paraId="1A0CF460" w14:textId="16BD3636">
      <w:pPr>
        <w:pStyle w:val="Heading3"/>
        <w:jc w:val="left"/>
        <w:rPr>
          <w:rFonts w:ascii="Arial Narrow" w:hAnsi="Arial Narrow"/>
          <w:sz w:val="18"/>
          <w:szCs w:val="18"/>
        </w:rPr>
      </w:pPr>
      <w:bookmarkStart w:name="_Toc181781052" w:id="14"/>
      <w:bookmarkStart w:name="_Toc181781084" w:id="15"/>
      <w:r w:rsidRPr="56C5BCEF" w:rsidR="2898EB0D">
        <w:rPr>
          <w:rFonts w:ascii="Arial Narrow" w:hAnsi="Arial Narrow"/>
          <w:sz w:val="18"/>
          <w:szCs w:val="18"/>
        </w:rPr>
        <w:t xml:space="preserve">Ing. </w:t>
      </w:r>
      <w:r w:rsidRPr="56C5BCEF" w:rsidR="12700450">
        <w:rPr>
          <w:rFonts w:ascii="Arial Narrow" w:hAnsi="Arial Narrow"/>
          <w:sz w:val="18"/>
          <w:szCs w:val="18"/>
        </w:rPr>
        <w:t>Peter Bali PhD.</w:t>
      </w:r>
      <w:r w:rsidRPr="56C5BCEF" w:rsidR="75ED9898">
        <w:rPr>
          <w:rFonts w:ascii="Arial Narrow" w:hAnsi="Arial Narrow"/>
          <w:sz w:val="18"/>
          <w:szCs w:val="18"/>
        </w:rPr>
        <w:t>, Oddelenie tvorby mestskej zelene (OTMZ)</w:t>
      </w:r>
      <w:r w:rsidRPr="56C5BCEF" w:rsidR="12700450">
        <w:rPr>
          <w:rFonts w:ascii="Arial Narrow" w:hAnsi="Arial Narrow"/>
          <w:sz w:val="18"/>
          <w:szCs w:val="18"/>
        </w:rPr>
        <w:t>, Referát projektov a</w:t>
      </w:r>
      <w:r w:rsidRPr="56C5BCEF" w:rsidR="2BBC474E">
        <w:rPr>
          <w:rFonts w:ascii="Arial Narrow" w:hAnsi="Arial Narrow"/>
          <w:sz w:val="18"/>
          <w:szCs w:val="18"/>
        </w:rPr>
        <w:t> </w:t>
      </w:r>
      <w:r w:rsidRPr="56C5BCEF" w:rsidR="12700450">
        <w:rPr>
          <w:rFonts w:ascii="Arial Narrow" w:hAnsi="Arial Narrow"/>
          <w:sz w:val="18"/>
          <w:szCs w:val="18"/>
        </w:rPr>
        <w:t>plánovania</w:t>
      </w:r>
      <w:bookmarkEnd w:id="14"/>
      <w:bookmarkEnd w:id="15"/>
    </w:p>
    <w:p w:rsidR="005F6595" w:rsidP="56C5BCEF" w:rsidRDefault="005F6595" w14:paraId="5722B601" w14:textId="607979F2">
      <w:pPr>
        <w:pStyle w:val="Normal"/>
        <w:rPr>
          <w:rFonts w:ascii="Arial Narrow" w:hAnsi="Arial Narrow"/>
          <w:b w:val="0"/>
          <w:bCs w:val="0"/>
          <w:color w:val="auto"/>
          <w:sz w:val="18"/>
          <w:szCs w:val="18"/>
          <w:u w:val="none"/>
        </w:rPr>
      </w:pPr>
      <w:r w:rsidRPr="56C5BCEF" w:rsidR="76554A20">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09:54:00.43Z" w:id="851371384">
            <w:rPr>
              <w:rFonts w:ascii="Arial Narrow" w:hAnsi="Arial Narrow" w:eastAsia="Times New Roman" w:cs="Calibri Light" w:asciiTheme="majorAscii" w:hAnsiTheme="majorAscii" w:eastAsiaTheme="minorAscii" w:cstheme="majorAscii"/>
              <w:b w:val="1"/>
              <w:bCs w:val="1"/>
              <w:color w:val="auto"/>
              <w:sz w:val="18"/>
              <w:szCs w:val="18"/>
              <w:u w:val="none"/>
              <w:lang w:eastAsia="sk-SK" w:bidi="ar-SA"/>
            </w:rPr>
          </w:rPrChange>
        </w:rPr>
        <w:t>Bez pripomienok</w:t>
      </w:r>
    </w:p>
    <w:p w:rsidR="005F6595" w:rsidP="005F6595" w:rsidRDefault="005F6595" w14:paraId="53EC4635" w14:textId="54BF33E4"/>
    <w:p w:rsidRPr="00EB5834" w:rsidR="005F6595" w:rsidP="56C5BCEF" w:rsidRDefault="005F6595" w14:paraId="5F415777" w14:textId="271C984F">
      <w:pPr>
        <w:rPr>
          <w:rFonts w:ascii="Arial Narrow" w:hAnsi="Arial Narrow"/>
          <w:b w:val="1"/>
          <w:bCs w:val="1"/>
          <w:sz w:val="18"/>
          <w:szCs w:val="18"/>
          <w:shd w:val="clear" w:color="auto" w:fill="FFFFFF"/>
        </w:rPr>
      </w:pPr>
      <w:r w:rsidRPr="56C5BCEF" w:rsidR="2BBC474E">
        <w:rPr>
          <w:rFonts w:ascii="Arial Narrow" w:hAnsi="Arial Narrow"/>
          <w:b w:val="1"/>
          <w:bCs w:val="1"/>
          <w:sz w:val="18"/>
          <w:szCs w:val="18"/>
          <w:shd w:val="clear" w:color="auto" w:fill="FFFFFF"/>
        </w:rPr>
        <w:t>Ing. Zuzana Pšenáková</w:t>
      </w:r>
      <w:r w:rsidRPr="56C5BCEF" w:rsidR="48E5167A">
        <w:rPr>
          <w:rFonts w:ascii="Arial Narrow" w:hAnsi="Arial Narrow"/>
          <w:b w:val="1"/>
          <w:bCs w:val="1"/>
          <w:sz w:val="18"/>
          <w:szCs w:val="18"/>
          <w:shd w:val="clear" w:color="auto" w:fill="FFFFFF"/>
        </w:rPr>
        <w:t>, PhD.</w:t>
      </w:r>
      <w:r w:rsidRPr="56C5BCEF" w:rsidR="398A1D59">
        <w:rPr>
          <w:rFonts w:ascii="Arial Narrow" w:hAnsi="Arial Narrow"/>
          <w:b w:val="1"/>
          <w:bCs w:val="1"/>
          <w:sz w:val="18"/>
          <w:szCs w:val="18"/>
          <w:shd w:val="clear" w:color="auto" w:fill="FFFFFF"/>
        </w:rPr>
        <w:t xml:space="preserve"> a Mgr. Eva Házyová</w:t>
      </w:r>
      <w:r w:rsidRPr="56C5BCEF" w:rsidR="5004189E">
        <w:rPr>
          <w:rFonts w:ascii="Arial Narrow" w:hAnsi="Arial Narrow"/>
          <w:b w:val="1"/>
          <w:bCs w:val="1"/>
          <w:sz w:val="18"/>
          <w:szCs w:val="18"/>
          <w:shd w:val="clear" w:color="auto" w:fill="FFFFFF"/>
        </w:rPr>
        <w:t xml:space="preserve">, </w:t>
      </w:r>
      <w:r w:rsidRPr="56C5BCEF" w:rsidR="0BD6B2D4">
        <w:rPr>
          <w:rFonts w:ascii="Arial Narrow" w:hAnsi="Arial Narrow"/>
          <w:b w:val="1"/>
          <w:bCs w:val="1"/>
          <w:sz w:val="18"/>
          <w:szCs w:val="18"/>
          <w:shd w:val="clear" w:color="auto" w:fill="FFFFFF"/>
        </w:rPr>
        <w:t>Referát správy parkov a záhrad</w:t>
      </w:r>
    </w:p>
    <w:p w:rsidRPr="00EB5834" w:rsidR="00400A6F" w:rsidP="56C5BCEF" w:rsidRDefault="00400A6F" w14:paraId="1C7D0D39" w14:textId="607979F2">
      <w:pPr>
        <w:pStyle w:val="Normal"/>
        <w:rPr>
          <w:rFonts w:ascii="Arial Narrow" w:hAnsi="Arial Narrow"/>
          <w:b w:val="0"/>
          <w:bCs w:val="0"/>
          <w:color w:val="auto"/>
          <w:sz w:val="18"/>
          <w:szCs w:val="18"/>
          <w:u w:val="none"/>
        </w:rPr>
      </w:pPr>
      <w:r w:rsidRPr="56C5BCEF" w:rsidR="4A9DC677">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09:54:06.129Z" w:id="2084918446">
            <w:rPr>
              <w:rFonts w:ascii="Arial Narrow" w:hAnsi="Arial Narrow" w:eastAsia="Times New Roman" w:cs="Calibri Light" w:asciiTheme="majorAscii" w:hAnsiTheme="majorAscii" w:eastAsiaTheme="minorAscii" w:cstheme="majorAscii"/>
              <w:b w:val="1"/>
              <w:bCs w:val="1"/>
              <w:color w:val="auto"/>
              <w:sz w:val="18"/>
              <w:szCs w:val="18"/>
              <w:u w:val="none"/>
              <w:lang w:eastAsia="sk-SK" w:bidi="ar-SA"/>
            </w:rPr>
          </w:rPrChange>
        </w:rPr>
        <w:t>Bez pripomienok</w:t>
      </w:r>
    </w:p>
    <w:p w:rsidRPr="00EB5834" w:rsidR="00400A6F" w:rsidP="56C5BCEF" w:rsidRDefault="00400A6F" w14:paraId="3AE7A01E" w14:textId="307E3DF9">
      <w:pPr>
        <w:rPr>
          <w:rFonts w:ascii="Arial Narrow" w:hAnsi="Arial Narrow"/>
          <w:b w:val="1"/>
          <w:bCs w:val="1"/>
          <w:sz w:val="18"/>
          <w:szCs w:val="18"/>
          <w:shd w:val="clear" w:color="auto" w:fill="FFFFFF"/>
        </w:rPr>
      </w:pPr>
    </w:p>
    <w:p w:rsidRPr="00EB5834" w:rsidR="00EF3BA5" w:rsidP="56C5BCEF" w:rsidRDefault="00EF3BA5" w14:paraId="4EDE62E9" w14:textId="163C078B">
      <w:pPr>
        <w:rPr>
          <w:rFonts w:ascii="Arial Narrow" w:hAnsi="Arial Narrow"/>
          <w:b w:val="1"/>
          <w:bCs w:val="1"/>
          <w:sz w:val="18"/>
          <w:szCs w:val="18"/>
          <w:shd w:val="clear" w:color="auto" w:fill="FFFFFF"/>
        </w:rPr>
      </w:pPr>
      <w:r w:rsidRPr="56C5BCEF" w:rsidR="5004189E">
        <w:rPr>
          <w:rFonts w:ascii="Arial Narrow" w:hAnsi="Arial Narrow"/>
          <w:b w:val="1"/>
          <w:bCs w:val="1"/>
          <w:sz w:val="18"/>
          <w:szCs w:val="18"/>
          <w:shd w:val="clear" w:color="auto" w:fill="FFFFFF"/>
        </w:rPr>
        <w:t>Ing. Petra Hanakovičová</w:t>
      </w:r>
      <w:r w:rsidRPr="56C5BCEF" w:rsidR="70F7DAF2">
        <w:rPr>
          <w:rFonts w:ascii="Arial Narrow" w:hAnsi="Arial Narrow"/>
          <w:b w:val="1"/>
          <w:bCs w:val="1"/>
          <w:sz w:val="18"/>
          <w:szCs w:val="18"/>
          <w:shd w:val="clear" w:color="auto" w:fill="FFFFFF"/>
        </w:rPr>
        <w:t>, Referát projektov a plánovania</w:t>
      </w:r>
    </w:p>
    <w:p w:rsidR="3D114F58" w:rsidP="56C5BCEF" w:rsidRDefault="3D114F58" w14:paraId="1E92D475" w14:textId="607979F2">
      <w:pPr>
        <w:pStyle w:val="Normal"/>
        <w:rPr>
          <w:rFonts w:ascii="Arial Narrow" w:hAnsi="Arial Narrow"/>
          <w:b w:val="0"/>
          <w:bCs w:val="0"/>
          <w:color w:val="auto"/>
          <w:sz w:val="18"/>
          <w:szCs w:val="18"/>
          <w:u w:val="none"/>
        </w:rPr>
      </w:pPr>
      <w:r w:rsidRPr="56C5BCEF" w:rsidR="30C9ED05">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09:54:09.47Z" w:id="319470150">
            <w:rPr>
              <w:rFonts w:ascii="Arial Narrow" w:hAnsi="Arial Narrow" w:eastAsia="Times New Roman" w:cs="Calibri Light" w:asciiTheme="majorAscii" w:hAnsiTheme="majorAscii" w:eastAsiaTheme="minorAscii" w:cstheme="majorAscii"/>
              <w:b w:val="1"/>
              <w:bCs w:val="1"/>
              <w:color w:val="auto"/>
              <w:sz w:val="18"/>
              <w:szCs w:val="18"/>
              <w:u w:val="none"/>
              <w:lang w:eastAsia="sk-SK" w:bidi="ar-SA"/>
            </w:rPr>
          </w:rPrChange>
        </w:rPr>
        <w:t>Bez pripomienok</w:t>
      </w:r>
    </w:p>
    <w:p w:rsidR="3D114F58" w:rsidP="328657B6" w:rsidRDefault="3D114F58" w14:paraId="0246363B" w14:textId="0580FB2D"/>
    <w:p w:rsidRPr="00295BAB" w:rsidR="002F199D" w:rsidP="1A2677F5" w:rsidRDefault="002F199D" w14:paraId="1302AE6E" w14:textId="74E722EE">
      <w:pPr>
        <w:pStyle w:val="Heading2"/>
        <w:numPr>
          <w:ilvl w:val="0"/>
          <w:numId w:val="0"/>
        </w:numPr>
        <w:ind w:left="142" w:hanging="142"/>
        <w:jc w:val="left"/>
        <w:rPr>
          <w:rFonts w:ascii="Arial Narrow" w:hAnsi="Arial Narrow"/>
          <w:sz w:val="22"/>
          <w:szCs w:val="22"/>
        </w:rPr>
      </w:pPr>
      <w:bookmarkStart w:name="_Toc181781085" w:id="16"/>
      <w:r w:rsidRPr="1A2677F5">
        <w:rPr>
          <w:rFonts w:ascii="Arial Narrow" w:hAnsi="Arial Narrow"/>
          <w:sz w:val="22"/>
          <w:szCs w:val="22"/>
        </w:rPr>
        <w:t>Voda</w:t>
      </w:r>
      <w:bookmarkEnd w:id="16"/>
    </w:p>
    <w:p w:rsidRPr="00295BAB" w:rsidR="002F199D" w:rsidP="56C5BCEF" w:rsidRDefault="006D5C57" w14:paraId="68EA70F9" w14:textId="222B6077">
      <w:pPr>
        <w:pStyle w:val="Heading3"/>
        <w:jc w:val="left"/>
        <w:rPr>
          <w:rFonts w:ascii="Arial Narrow" w:hAnsi="Arial Narrow" w:eastAsia="游ゴシック Light" w:cs="Times New Roman" w:eastAsiaTheme="majorEastAsia" w:cstheme="majorBidi"/>
          <w:sz w:val="18"/>
          <w:szCs w:val="18"/>
        </w:rPr>
      </w:pPr>
      <w:bookmarkStart w:name="_Toc181781086" w:id="18"/>
      <w:r w:rsidRPr="56C5BCEF" w:rsidR="3ADC0949">
        <w:rPr>
          <w:rFonts w:ascii="Arial Narrow" w:hAnsi="Arial Narrow"/>
          <w:sz w:val="18"/>
          <w:szCs w:val="18"/>
        </w:rPr>
        <w:t xml:space="preserve">Ing. Milena </w:t>
      </w:r>
      <w:r w:rsidRPr="56C5BCEF" w:rsidR="42860747">
        <w:rPr>
          <w:rFonts w:ascii="Arial Narrow" w:hAnsi="Arial Narrow"/>
          <w:sz w:val="18"/>
          <w:szCs w:val="18"/>
        </w:rPr>
        <w:t>Vargová, Slovenský vodohospodársky podnik (SVP)</w:t>
      </w:r>
      <w:bookmarkEnd w:id="18"/>
    </w:p>
    <w:p w:rsidR="565B6D40" w:rsidP="56C5BCEF" w:rsidRDefault="565B6D40" w14:paraId="69C0ECD8" w14:textId="3DD7C673">
      <w:pPr>
        <w:rPr>
          <w:rFonts w:ascii="Arial Narrow" w:hAnsi="Arial Narrow"/>
          <w:b w:val="0"/>
          <w:bCs w:val="0"/>
          <w:color w:val="auto"/>
          <w:sz w:val="18"/>
          <w:szCs w:val="18"/>
          <w:rPrChange w:author="Znášiková Kristína, Ing." w:date="2024-11-15T09:41:04.787Z" w:id="116705267">
            <w:rPr>
              <w:rFonts w:ascii="Arial Narrow" w:hAnsi="Arial Narrow" w:eastAsia="Times New Roman" w:cs="Calibri Light" w:asciiTheme="majorAscii" w:hAnsiTheme="majorAscii" w:eastAsiaTheme="minorAscii" w:cstheme="majorAscii"/>
              <w:b w:val="1"/>
              <w:bCs w:val="1"/>
              <w:color w:val="auto"/>
              <w:sz w:val="18"/>
              <w:szCs w:val="18"/>
              <w:lang w:eastAsia="sk-SK" w:bidi="ar-SA"/>
            </w:rPr>
          </w:rPrChange>
        </w:rPr>
        <w:pPrChange w:author="milena.vargova@svp.sk" w:date="2024-11-11T13:41:00Z" w:id="20">
          <w:pPr>
            <w:pStyle w:val="Heading3"/>
            <w:jc w:val="left"/>
          </w:pPr>
        </w:pPrChange>
      </w:pPr>
      <w:r w:rsidRPr="56C5BCEF" w:rsidR="018B016D">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41:04.785Z" w:id="1673086870"/>
        </w:rPr>
        <w:t xml:space="preserve"> </w:t>
      </w:r>
      <w:r w:rsidRPr="56C5BCEF" w:rsidR="018B016D">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31:00.634Z" w:id="840398867"/>
        </w:rPr>
        <w:t>Zopakujem podmienky uvedené v 04/2024:</w:t>
      </w:r>
    </w:p>
    <w:p w:rsidR="565B6D40" w:rsidP="56C5BCEF" w:rsidRDefault="565B6D40" w14:paraId="5ACDA505" w14:textId="7E8BA9EC">
      <w:pPr>
        <w:pStyle w:val="ListParagraph"/>
        <w:numPr>
          <w:ilvl w:val="0"/>
          <w:numId w:val="5"/>
        </w:numPr>
        <w:rPr>
          <w:rFonts w:ascii="Arial Narrow" w:hAnsi="Arial Narrow"/>
          <w:b w:val="0"/>
          <w:bCs w:val="0"/>
          <w:color w:val="auto"/>
          <w:sz w:val="18"/>
          <w:szCs w:val="18"/>
          <w:rPrChange w:author="Znášiková Kristína, Ing." w:date="2024-11-15T09:41:04.788Z" w:id="1398948589">
            <w:rPr>
              <w:rFonts w:ascii="Arial Narrow" w:hAnsi="Arial Narrow" w:eastAsia="Times New Roman" w:cs="Calibri Light" w:asciiTheme="majorAscii" w:hAnsiTheme="majorAscii" w:eastAsiaTheme="minorAscii" w:cstheme="majorAscii"/>
              <w:b w:val="1"/>
              <w:bCs w:val="1"/>
              <w:color w:val="auto"/>
              <w:sz w:val="18"/>
              <w:szCs w:val="18"/>
              <w:lang w:eastAsia="sk-SK" w:bidi="ar-SA"/>
            </w:rPr>
          </w:rPrChange>
        </w:rPr>
        <w:pPrChange w:author="milena.vargova@svp.sk" w:date="2024-11-11T13:45:00Z" w:id="23">
          <w:pPr/>
        </w:pPrChange>
      </w:pPr>
      <w:r w:rsidRPr="56C5BCEF" w:rsidR="018B016D">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41:04.787Z" w:id="1697281772"/>
        </w:rPr>
        <w:t>Štúdia je upravená podľa dohody z osobného stretnutia – súhlasíme s týmto návrhom a pri rozpracovávaní do ďalšieho stupňa je nutné dodržať:</w:t>
      </w:r>
    </w:p>
    <w:p w:rsidR="565B6D40" w:rsidP="56C5BCEF" w:rsidRDefault="565B6D40" w14:paraId="6593FBE9" w14:textId="317923FD">
      <w:pPr>
        <w:pStyle w:val="ListParagraph"/>
        <w:numPr>
          <w:ilvl w:val="0"/>
          <w:numId w:val="5"/>
        </w:numPr>
        <w:rPr>
          <w:rFonts w:ascii="Arial Narrow" w:hAnsi="Arial Narrow"/>
          <w:b w:val="0"/>
          <w:bCs w:val="0"/>
          <w:color w:val="auto"/>
          <w:sz w:val="18"/>
          <w:szCs w:val="18"/>
          <w:rPrChange w:author="Znášiková Kristína, Ing." w:date="2024-11-15T09:41:04.791Z" w:id="1010146926">
            <w:rPr>
              <w:rFonts w:ascii="Arial Narrow" w:hAnsi="Arial Narrow" w:eastAsia="Times New Roman" w:cs="Calibri Light" w:asciiTheme="majorAscii" w:hAnsiTheme="majorAscii" w:eastAsiaTheme="minorAscii" w:cstheme="majorAscii"/>
              <w:b w:val="1"/>
              <w:bCs w:val="1"/>
              <w:color w:val="auto"/>
              <w:sz w:val="18"/>
              <w:szCs w:val="18"/>
              <w:lang w:eastAsia="sk-SK" w:bidi="ar-SA"/>
            </w:rPr>
          </w:rPrChange>
        </w:rPr>
        <w:pPrChange w:author="milena.vargova@svp.sk" w:date="2024-11-11T13:45:00Z" w:id="26">
          <w:pPr/>
        </w:pPrChange>
      </w:pPr>
      <w:r w:rsidRPr="56C5BCEF" w:rsidR="018B016D">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41:04.789Z" w:id="1335983682"/>
        </w:rPr>
        <w:t xml:space="preserve">Zákon č. 364/2004 </w:t>
      </w:r>
      <w:r w:rsidRPr="56C5BCEF" w:rsidR="018B016D">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30:39.114Z" w:id="2098442033"/>
        </w:rPr>
        <w:t>Z.z</w:t>
      </w:r>
      <w:r w:rsidRPr="56C5BCEF" w:rsidR="018B016D">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30:39.114Z" w:id="991899949"/>
        </w:rPr>
        <w:t>. o vodách v znení v znení neskorších predpisov.</w:t>
      </w:r>
    </w:p>
    <w:p w:rsidR="565B6D40" w:rsidP="56C5BCEF" w:rsidRDefault="565B6D40" w14:paraId="41CA2C22" w14:textId="3EB30462">
      <w:pPr>
        <w:pStyle w:val="ListParagraph"/>
        <w:numPr>
          <w:ilvl w:val="0"/>
          <w:numId w:val="5"/>
        </w:numPr>
        <w:rPr>
          <w:rFonts w:ascii="Arial Narrow" w:hAnsi="Arial Narrow"/>
          <w:b w:val="0"/>
          <w:bCs w:val="0"/>
          <w:color w:val="auto"/>
          <w:sz w:val="18"/>
          <w:szCs w:val="18"/>
          <w:rPrChange w:author="Znášiková Kristína, Ing." w:date="2024-11-15T09:41:04.791Z" w:id="821569549">
            <w:rPr>
              <w:rFonts w:ascii="Arial Narrow" w:hAnsi="Arial Narrow" w:eastAsia="Times New Roman" w:cs="Calibri Light" w:asciiTheme="majorAscii" w:hAnsiTheme="majorAscii" w:eastAsiaTheme="minorAscii" w:cstheme="majorAscii"/>
              <w:b w:val="1"/>
              <w:bCs w:val="1"/>
              <w:color w:val="auto"/>
              <w:sz w:val="18"/>
              <w:szCs w:val="18"/>
              <w:lang w:eastAsia="sk-SK" w:bidi="ar-SA"/>
            </w:rPr>
          </w:rPrChange>
        </w:rPr>
        <w:pPrChange w:author="milena.vargova@svp.sk" w:date="2024-11-11T13:45:00Z" w:id="29">
          <w:pPr/>
        </w:pPrChange>
      </w:pPr>
      <w:r w:rsidRPr="56C5BCEF" w:rsidR="018B016D">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41:04.791Z" w:id="849709490"/>
        </w:rPr>
        <w:t>Celé Chorvátske rameno je vodnou stavbou a koryto je tvorené dvojitým lichobežníkom na ktoré sa vzťahujú príslušné ustanovenia vodného zákona.</w:t>
      </w:r>
    </w:p>
    <w:p w:rsidR="565B6D40" w:rsidP="56C5BCEF" w:rsidRDefault="565B6D40" w14:paraId="129BB4FE" w14:textId="15C13B60">
      <w:pPr>
        <w:pStyle w:val="ListParagraph"/>
        <w:numPr>
          <w:ilvl w:val="0"/>
          <w:numId w:val="5"/>
        </w:numPr>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41:04.797Z" w:id="1315674779">
            <w:rPr/>
          </w:rPrChange>
        </w:rPr>
        <w:pPrChange w:author="milena.vargova@svp.sk" w:date="2024-11-11T13:45:00Z" w:id="34">
          <w:pPr/>
        </w:pPrChange>
      </w:pPr>
      <w:r w:rsidRPr="56C5BCEF" w:rsidR="018B016D">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41:04.792Z" w:id="407047969"/>
        </w:rPr>
        <w:t xml:space="preserve">Chodníky navrhnuté popri Chorvátskom ramene požadujeme navrhnúť a následne vybudovať na možné zaťaženie ťažkou technikou správcu toku s minimálnou šírkou 3,5 m. </w:t>
      </w:r>
      <w:r w:rsidRPr="56C5BCEF" w:rsidR="018B016D">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milena.vargova@svp.sk" w:date="2024-11-11T13:46:00Z" w:id="1502098471"/>
        </w:rPr>
        <w:t>táto podmienka nie je v predloženom návrhu P</w:t>
      </w:r>
      <w:r w:rsidRPr="56C5BCEF" w:rsidR="018B016D">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milena.vargova@svp.sk" w:date="2024-11-11T13:46:00Z" w:id="1164820922"/>
        </w:rPr>
        <w:t xml:space="preserve">D pre DÚR splnená. </w:t>
      </w:r>
      <w:r w:rsidRPr="56C5BCEF" w:rsidR="6D0EF5F5">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milena.vargova@svp.sk" w:date="2024-11-11T13:46:00Z" w:id="294098088"/>
        </w:rPr>
        <w:t>C</w:t>
      </w:r>
      <w:r w:rsidRPr="56C5BCEF" w:rsidR="018B016D">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milena.vargova@svp.sk" w:date="2024-11-11T13:46:00Z" w:id="776633216"/>
        </w:rPr>
        <w:t>ho</w:t>
      </w:r>
      <w:r w:rsidRPr="56C5BCEF" w:rsidR="6D0EF5F5">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milena.vargova@svp.sk" w:date="2024-11-11T13:46:00Z" w:id="857568518"/>
        </w:rPr>
        <w:t>dníky majú šírku 2,0 – 2,5 m. tam sa náš traktor nezmestí</w:t>
      </w:r>
      <w:ins w:author="palovic@madebygro.com" w:date="2024-11-15T09:55:21.21Z" w:id="37128510">
        <w:r w:rsidRPr="56C5BCEF" w:rsidR="6E578398">
          <w:rPr>
            <w:rFonts w:ascii="Arial Narrow" w:hAnsi="Arial Narrow" w:eastAsia="Times New Roman" w:cs="Calibri Light" w:asciiTheme="majorAscii" w:hAnsiTheme="majorAscii" w:eastAsiaTheme="minorAscii" w:cstheme="majorAscii"/>
            <w:b w:val="0"/>
            <w:bCs w:val="0"/>
            <w:color w:val="auto"/>
            <w:sz w:val="18"/>
            <w:szCs w:val="18"/>
            <w:lang w:eastAsia="sk-SK" w:bidi="ar-SA"/>
          </w:rPr>
          <w:t xml:space="preserve"> VŠETKY?</w:t>
        </w:r>
      </w:ins>
      <w:ins w:author="Znášiková Kristína, Ing." w:date="2024-11-15T09:57:11.014Z" w:id="1334170153">
        <w:r w:rsidRPr="56C5BCEF" w:rsidR="1767D3CF">
          <w:rPr>
            <w:rFonts w:ascii="Arial Narrow" w:hAnsi="Arial Narrow" w:eastAsia="Times New Roman" w:cs="Calibri Light" w:asciiTheme="majorAscii" w:hAnsiTheme="majorAscii" w:eastAsiaTheme="minorAscii" w:cstheme="majorAscii"/>
            <w:b w:val="0"/>
            <w:bCs w:val="0"/>
            <w:color w:val="auto"/>
            <w:sz w:val="18"/>
            <w:szCs w:val="18"/>
            <w:lang w:eastAsia="sk-SK" w:bidi="ar-SA"/>
          </w:rPr>
          <w:t>všetky pri ramene</w:t>
        </w:r>
      </w:ins>
    </w:p>
    <w:p w:rsidR="565B6D40" w:rsidP="56C5BCEF" w:rsidRDefault="565B6D40" w14:paraId="3D86D98B" w14:textId="025C349D">
      <w:pPr>
        <w:pStyle w:val="ListParagraph"/>
        <w:numPr>
          <w:ilvl w:val="0"/>
          <w:numId w:val="5"/>
        </w:numPr>
        <w:rPr>
          <w:rFonts w:ascii="Arial Narrow" w:hAnsi="Arial Narrow"/>
          <w:b w:val="0"/>
          <w:bCs w:val="0"/>
          <w:color w:val="auto"/>
          <w:sz w:val="18"/>
          <w:szCs w:val="18"/>
          <w:rPrChange w:author="Znášiková Kristína, Ing." w:date="2024-11-15T09:41:04.799Z" w:id="1452258839">
            <w:rPr>
              <w:rFonts w:ascii="Arial Narrow" w:hAnsi="Arial Narrow" w:eastAsia="Times New Roman" w:cs="Calibri Light" w:asciiTheme="majorAscii" w:hAnsiTheme="majorAscii" w:eastAsiaTheme="minorAscii" w:cstheme="majorAscii"/>
              <w:b w:val="1"/>
              <w:bCs w:val="1"/>
              <w:color w:val="auto"/>
              <w:sz w:val="18"/>
              <w:szCs w:val="18"/>
              <w:lang w:eastAsia="sk-SK" w:bidi="ar-SA"/>
            </w:rPr>
          </w:rPrChange>
        </w:rPr>
        <w:pPrChange w:author="milena.vargova@svp.sk" w:date="2024-11-11T13:45:00Z" w:id="43">
          <w:pPr/>
        </w:pPrChange>
      </w:pPr>
      <w:r w:rsidRPr="56C5BCEF" w:rsidR="018B016D">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41:04.798Z" w:id="1429239332"/>
        </w:rPr>
        <w:t>Všetky druhy schodov navrhnuté v koryte musia byť zapustené a mali by kopírovať terén.</w:t>
      </w:r>
    </w:p>
    <w:p w:rsidR="565B6D40" w:rsidP="56C5BCEF" w:rsidRDefault="565B6D40" w14:paraId="13B7D3D2" w14:textId="62ECE8E6">
      <w:pPr>
        <w:pStyle w:val="ListParagraph"/>
        <w:numPr>
          <w:ilvl w:val="0"/>
          <w:numId w:val="5"/>
        </w:numPr>
        <w:rPr>
          <w:rFonts w:ascii="Arial Narrow" w:hAnsi="Arial Narrow"/>
          <w:b w:val="0"/>
          <w:bCs w:val="0"/>
          <w:color w:val="auto"/>
          <w:sz w:val="18"/>
          <w:szCs w:val="18"/>
          <w:rPrChange w:author="Znášiková Kristína, Ing." w:date="2024-11-15T09:41:04.802Z" w:id="872893550">
            <w:rPr>
              <w:rFonts w:ascii="Arial Narrow" w:hAnsi="Arial Narrow" w:eastAsia="Times New Roman" w:cs="Calibri Light" w:asciiTheme="majorAscii" w:hAnsiTheme="majorAscii" w:eastAsiaTheme="minorAscii" w:cstheme="majorAscii"/>
              <w:b w:val="1"/>
              <w:bCs w:val="1"/>
              <w:color w:val="auto"/>
              <w:sz w:val="18"/>
              <w:szCs w:val="18"/>
              <w:lang w:eastAsia="sk-SK" w:bidi="ar-SA"/>
            </w:rPr>
          </w:rPrChange>
        </w:rPr>
        <w:pPrChange w:author="milena.vargova@svp.sk" w:date="2024-11-11T13:45:00Z" w:id="46">
          <w:pPr/>
        </w:pPrChange>
      </w:pPr>
      <w:r w:rsidRPr="56C5BCEF" w:rsidR="018B016D">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41:04.8Z" w:id="1115579097"/>
        </w:rPr>
        <w:t xml:space="preserve">Ak budú vysádzané dreviny na pozemky vo vlastníctve SVP, je na </w:t>
      </w:r>
      <w:r w:rsidRPr="56C5BCEF" w:rsidR="018B016D">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30:39.127Z" w:id="1101088987"/>
        </w:rPr>
        <w:t>ne</w:t>
      </w:r>
      <w:r w:rsidRPr="56C5BCEF" w:rsidR="018B016D">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30:39.127Z" w:id="1046887297"/>
        </w:rPr>
        <w:t xml:space="preserve"> nutné uzatvoriť zmluvu (viď záznam zo stretnutia).</w:t>
      </w:r>
    </w:p>
    <w:p w:rsidR="565B6D40" w:rsidP="56C5BCEF" w:rsidRDefault="565B6D40" w14:paraId="6723BB5F" w14:textId="29B6C1ED">
      <w:pPr>
        <w:pStyle w:val="ListParagraph"/>
        <w:numPr>
          <w:ilvl w:val="0"/>
          <w:numId w:val="5"/>
        </w:numPr>
        <w:rPr>
          <w:rFonts w:ascii="Arial Narrow" w:hAnsi="Arial Narrow"/>
          <w:b w:val="0"/>
          <w:bCs w:val="0"/>
          <w:color w:val="auto"/>
          <w:sz w:val="18"/>
          <w:szCs w:val="18"/>
          <w:rPrChange w:author="Znášiková Kristína, Ing." w:date="2024-11-15T09:41:04.805Z" w:id="462055369">
            <w:rPr>
              <w:rFonts w:ascii="Arial Narrow" w:hAnsi="Arial Narrow" w:eastAsia="Times New Roman" w:cs="Calibri Light" w:asciiTheme="majorAscii" w:hAnsiTheme="majorAscii" w:eastAsiaTheme="minorAscii" w:cstheme="majorAscii"/>
              <w:b w:val="1"/>
              <w:bCs w:val="1"/>
              <w:color w:val="auto"/>
              <w:sz w:val="18"/>
              <w:szCs w:val="18"/>
              <w:lang w:eastAsia="sk-SK" w:bidi="ar-SA"/>
            </w:rPr>
          </w:rPrChange>
        </w:rPr>
        <w:pPrChange w:author="milena.vargova@svp.sk" w:date="2024-11-11T13:45:00Z" w:id="49">
          <w:pPr/>
        </w:pPrChange>
      </w:pPr>
      <w:r w:rsidRPr="56C5BCEF" w:rsidR="018B016D">
        <w:rPr>
          <w:rFonts w:ascii="Arial Narrow" w:hAnsi="Arial Narrow" w:eastAsia="Times New Roman" w:cs="Calibri Light" w:asciiTheme="majorAscii" w:hAnsiTheme="majorAscii" w:eastAsiaTheme="minorAscii" w:cstheme="majorAscii"/>
          <w:b w:val="0"/>
          <w:bCs w:val="0"/>
          <w:color w:val="auto"/>
          <w:sz w:val="18"/>
          <w:szCs w:val="18"/>
          <w:lang w:eastAsia="sk-SK" w:bidi="ar-SA"/>
        </w:rPr>
        <w:t xml:space="preserve">Na všetky aktivity na pozemkoch vo vlastníctve SVP, </w:t>
      </w:r>
      <w:r w:rsidRPr="56C5BCEF" w:rsidR="018B016D">
        <w:rPr>
          <w:rFonts w:ascii="Arial Narrow" w:hAnsi="Arial Narrow" w:eastAsia="Times New Roman" w:cs="Calibri Light" w:asciiTheme="majorAscii" w:hAnsiTheme="majorAscii" w:eastAsiaTheme="minorAscii" w:cstheme="majorAscii"/>
          <w:b w:val="0"/>
          <w:bCs w:val="0"/>
          <w:color w:val="auto"/>
          <w:sz w:val="18"/>
          <w:szCs w:val="18"/>
          <w:lang w:eastAsia="sk-SK" w:bidi="ar-SA"/>
        </w:rPr>
        <w:t>š.p</w:t>
      </w:r>
      <w:r w:rsidRPr="56C5BCEF" w:rsidR="018B016D">
        <w:rPr>
          <w:rFonts w:ascii="Arial Narrow" w:hAnsi="Arial Narrow" w:eastAsia="Times New Roman" w:cs="Calibri Light" w:asciiTheme="majorAscii" w:hAnsiTheme="majorAscii" w:eastAsiaTheme="minorAscii" w:cstheme="majorAscii"/>
          <w:b w:val="0"/>
          <w:bCs w:val="0"/>
          <w:color w:val="auto"/>
          <w:sz w:val="18"/>
          <w:szCs w:val="18"/>
          <w:lang w:eastAsia="sk-SK" w:bidi="ar-SA"/>
        </w:rPr>
        <w:t>. bude nutné uzatvoriť zmluvu (aj na dočasné zábery aj na trvalé)</w:t>
      </w:r>
    </w:p>
    <w:p w:rsidR="524B5743" w:rsidP="56C5BCEF" w:rsidRDefault="524B5743" w14:paraId="7F981654" w14:textId="1DE6FF66">
      <w:pPr>
        <w:rPr>
          <w:rFonts w:ascii="Arial Narrow" w:hAnsi="Arial Narrow"/>
          <w:b w:val="0"/>
          <w:bCs w:val="0"/>
          <w:color w:val="auto"/>
          <w:sz w:val="18"/>
          <w:szCs w:val="18"/>
        </w:rPr>
      </w:pPr>
    </w:p>
    <w:p w:rsidR="00CC3C68" w:rsidP="56C5BCEF" w:rsidRDefault="57C26440" w14:paraId="06F09466" w14:textId="1213D8CF">
      <w:pPr>
        <w:jc w:val="left"/>
        <w:rPr>
          <w:rFonts w:ascii="Arial Narrow" w:hAnsi="Arial Narrow"/>
          <w:b w:val="0"/>
          <w:bCs w:val="0"/>
          <w:color w:val="auto"/>
          <w:sz w:val="18"/>
          <w:szCs w:val="18"/>
          <w:rPrChange w:author="Znášiková Kristína, Ing." w:date="2024-11-15T09:41:04.807Z" w:id="1973835577">
            <w:rPr>
              <w:rFonts w:ascii="Arial Narrow" w:hAnsi="Arial Narrow" w:eastAsia="游ゴシック Light" w:cs="Times New Roman" w:eastAsiaTheme="majorEastAsia" w:cstheme="majorBidi"/>
              <w:sz w:val="22"/>
              <w:szCs w:val="22"/>
              <w:u w:val="single"/>
            </w:rPr>
          </w:rPrChange>
        </w:rPr>
      </w:pPr>
      <w:r w:rsidRPr="56C5BCEF" w:rsidR="7648F513">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41:04.806Z" w:id="1690012186">
            <w:rPr>
              <w:rFonts w:ascii="Arial Narrow" w:hAnsi="Arial Narrow" w:eastAsia="游ゴシック Light" w:cs="Times New Roman" w:eastAsiaTheme="majorEastAsia" w:cstheme="majorBidi"/>
              <w:sz w:val="22"/>
              <w:szCs w:val="22"/>
              <w:u w:val="single"/>
            </w:rPr>
          </w:rPrChange>
        </w:rPr>
        <w:t>Nové pripomienky k predložen</w:t>
      </w:r>
      <w:r w:rsidRPr="56C5BCEF" w:rsidR="7648F513">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30:39.131Z" w:id="770104167">
            <w:rPr>
              <w:rFonts w:ascii="Arial Narrow" w:hAnsi="Arial Narrow" w:eastAsia="游ゴシック Light" w:cs="Times New Roman" w:eastAsiaTheme="majorEastAsia" w:cstheme="majorBidi"/>
              <w:sz w:val="22"/>
              <w:szCs w:val="22"/>
              <w:u w:val="single"/>
            </w:rPr>
          </w:rPrChange>
        </w:rPr>
        <w:t>ej PD pre DÚR:</w:t>
      </w:r>
    </w:p>
    <w:p w:rsidR="57C26440" w:rsidP="56C5BCEF" w:rsidRDefault="57C26440" w14:paraId="3978BA12" w14:textId="10566CD6">
      <w:pPr>
        <w:pStyle w:val="ListParagraph"/>
        <w:numPr>
          <w:ilvl w:val="0"/>
          <w:numId w:val="4"/>
        </w:numPr>
        <w:jc w:val="left"/>
        <w:rPr>
          <w:rFonts w:ascii="Arial Narrow" w:hAnsi="Arial Narrow"/>
          <w:b w:val="0"/>
          <w:bCs w:val="0"/>
          <w:color w:val="auto"/>
          <w:sz w:val="18"/>
          <w:szCs w:val="18"/>
          <w:rPrChange w:author="Znášiková Kristína, Ing." w:date="2024-11-15T09:41:04.824Z" w:id="1099634434">
            <w:rPr>
              <w:rFonts w:ascii="Arial Narrow" w:hAnsi="Arial Narrow" w:eastAsia="游ゴシック Light" w:cs="Times New Roman" w:eastAsiaTheme="majorEastAsia" w:cstheme="majorBidi"/>
              <w:sz w:val="22"/>
              <w:szCs w:val="22"/>
              <w:u w:val="single"/>
            </w:rPr>
          </w:rPrChange>
        </w:rPr>
        <w:pPrChange w:author="milena.vargova@svp.sk" w:date="2024-11-11T13:47:00Z" w:id="56">
          <w:pPr>
            <w:jc w:val="left"/>
          </w:pPr>
        </w:pPrChange>
      </w:pPr>
      <w:r w:rsidRPr="56C5BCEF" w:rsidR="7648F513">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41:04.808Z" w:id="1192439041">
            <w:rPr>
              <w:rFonts w:ascii="Arial Narrow" w:hAnsi="Arial Narrow" w:eastAsia="游ゴシック Light" w:cs="Times New Roman" w:eastAsiaTheme="majorEastAsia" w:cstheme="majorBidi"/>
              <w:sz w:val="22"/>
              <w:szCs w:val="22"/>
              <w:u w:val="single"/>
            </w:rPr>
          </w:rPrChange>
        </w:rPr>
        <w:t xml:space="preserve">Hotovú finálnu PD pre DÚR je nutné zaslať </w:t>
      </w:r>
      <w:r w:rsidRPr="56C5BCEF" w:rsidR="7648F513">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30:39.134Z" w:id="537367725">
            <w:rPr>
              <w:rFonts w:ascii="Arial Narrow" w:hAnsi="Arial Narrow" w:eastAsia="游ゴシック Light" w:cs="Times New Roman" w:eastAsiaTheme="majorEastAsia" w:cstheme="majorBidi"/>
              <w:sz w:val="22"/>
              <w:szCs w:val="22"/>
              <w:u w:val="single"/>
            </w:rPr>
          </w:rPrChange>
        </w:rPr>
        <w:t xml:space="preserve">aj so žiadosťou </w:t>
      </w:r>
      <w:r w:rsidRPr="56C5BCEF" w:rsidR="09234D64">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30:39.135Z" w:id="684311811">
            <w:rPr>
              <w:rFonts w:ascii="Arial Narrow" w:hAnsi="Arial Narrow" w:eastAsia="游ゴシック Light" w:cs="Times New Roman" w:eastAsiaTheme="majorEastAsia" w:cstheme="majorBidi"/>
              <w:sz w:val="22"/>
              <w:szCs w:val="22"/>
              <w:u w:val="single"/>
            </w:rPr>
          </w:rPrChange>
        </w:rPr>
        <w:t xml:space="preserve">o vyjadrenie </w:t>
      </w:r>
      <w:r w:rsidRPr="56C5BCEF" w:rsidR="7648F513">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30:39.136Z" w:id="884045743">
            <w:rPr>
              <w:rFonts w:ascii="Arial Narrow" w:hAnsi="Arial Narrow" w:eastAsia="游ゴシック Light" w:cs="Times New Roman" w:eastAsiaTheme="majorEastAsia" w:cstheme="majorBidi"/>
              <w:sz w:val="22"/>
              <w:szCs w:val="22"/>
              <w:u w:val="single"/>
            </w:rPr>
          </w:rPrChange>
        </w:rPr>
        <w:t xml:space="preserve">na SVP, </w:t>
      </w:r>
      <w:r w:rsidRPr="56C5BCEF" w:rsidR="7648F513">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30:39.136Z" w:id="1101861995">
            <w:rPr>
              <w:rFonts w:ascii="Arial Narrow" w:hAnsi="Arial Narrow" w:eastAsia="游ゴシック Light" w:cs="Times New Roman" w:eastAsiaTheme="majorEastAsia" w:cstheme="majorBidi"/>
              <w:sz w:val="22"/>
              <w:szCs w:val="22"/>
              <w:u w:val="single"/>
            </w:rPr>
          </w:rPrChange>
        </w:rPr>
        <w:t>š.p</w:t>
      </w:r>
      <w:r w:rsidRPr="56C5BCEF" w:rsidR="7648F513">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30:39.136Z" w:id="482406467">
            <w:rPr>
              <w:rFonts w:ascii="Arial Narrow" w:hAnsi="Arial Narrow" w:eastAsia="游ゴシック Light" w:cs="Times New Roman" w:eastAsiaTheme="majorEastAsia" w:cstheme="majorBidi"/>
              <w:sz w:val="22"/>
              <w:szCs w:val="22"/>
              <w:u w:val="single"/>
            </w:rPr>
          </w:rPrChange>
        </w:rPr>
        <w:t xml:space="preserve">. Povodie Dunaja, odštepný závod, </w:t>
      </w:r>
      <w:r w:rsidRPr="56C5BCEF" w:rsidR="56D59B7C">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30:39.137Z" w:id="2068859032">
            <w:rPr>
              <w:rFonts w:ascii="Arial Narrow" w:hAnsi="Arial Narrow" w:eastAsia="游ゴシック Light" w:cs="Times New Roman" w:eastAsiaTheme="majorEastAsia" w:cstheme="majorBidi"/>
              <w:sz w:val="22"/>
              <w:szCs w:val="22"/>
              <w:u w:val="single"/>
            </w:rPr>
          </w:rPrChange>
        </w:rPr>
        <w:t>M</w:t>
      </w:r>
      <w:r w:rsidRPr="56C5BCEF" w:rsidR="7648F513">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30:39.138Z" w:id="1207451121">
            <w:rPr>
              <w:rFonts w:ascii="Arial Narrow" w:hAnsi="Arial Narrow" w:eastAsia="游ゴシック Light" w:cs="Times New Roman" w:eastAsiaTheme="majorEastAsia" w:cstheme="majorBidi"/>
              <w:sz w:val="22"/>
              <w:szCs w:val="22"/>
              <w:u w:val="single"/>
            </w:rPr>
          </w:rPrChange>
        </w:rPr>
        <w:t>artinská 49, Bratislava</w:t>
      </w:r>
      <w:r w:rsidRPr="56C5BCEF" w:rsidR="1FBEF342">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30:39.139Z" w:id="1670728583">
            <w:rPr>
              <w:rFonts w:ascii="Arial Narrow" w:hAnsi="Arial Narrow" w:eastAsia="游ゴシック Light" w:cs="Times New Roman" w:eastAsiaTheme="majorEastAsia" w:cstheme="majorBidi"/>
              <w:sz w:val="22"/>
              <w:szCs w:val="22"/>
              <w:u w:val="single"/>
            </w:rPr>
          </w:rPrChange>
        </w:rPr>
        <w:t>.</w:t>
      </w:r>
    </w:p>
    <w:p w:rsidR="7211C8DC" w:rsidP="56C5BCEF" w:rsidRDefault="7211C8DC" w14:paraId="7C4291D8" w14:textId="116B8C29">
      <w:pPr>
        <w:pStyle w:val="ListParagraph"/>
        <w:numPr>
          <w:ilvl w:val="0"/>
          <w:numId w:val="4"/>
        </w:numPr>
        <w:jc w:val="left"/>
        <w:rPr>
          <w:rFonts w:ascii="Arial Narrow" w:hAnsi="Arial Narrow"/>
          <w:b w:val="0"/>
          <w:bCs w:val="0"/>
          <w:color w:val="auto"/>
          <w:sz w:val="18"/>
          <w:szCs w:val="18"/>
          <w:rPrChange w:author="Znášiková Kristína, Ing." w:date="2024-11-15T09:41:04.831Z" w:id="1384337527">
            <w:rPr>
              <w:rFonts w:ascii="Arial Narrow" w:hAnsi="Arial Narrow" w:eastAsia="游ゴシック Light" w:cs="Times New Roman" w:eastAsiaTheme="majorEastAsia" w:cstheme="majorBidi"/>
              <w:sz w:val="22"/>
              <w:szCs w:val="22"/>
              <w:u w:val="single"/>
            </w:rPr>
          </w:rPrChange>
        </w:rPr>
        <w:pPrChange w:author="milena.vargova@svp.sk" w:date="2024-11-11T13:48:00Z" w:id="65">
          <w:pPr/>
        </w:pPrChange>
      </w:pPr>
      <w:r w:rsidRPr="56C5BCEF" w:rsidR="5D6DDE25">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41:04.825Z" w:id="1363423481">
            <w:rPr>
              <w:rFonts w:ascii="Arial Narrow" w:hAnsi="Arial Narrow" w:eastAsia="游ゴシック Light" w:cs="Times New Roman" w:eastAsiaTheme="majorEastAsia" w:cstheme="majorBidi"/>
              <w:sz w:val="22"/>
              <w:szCs w:val="22"/>
              <w:u w:val="single"/>
            </w:rPr>
          </w:rPrChange>
        </w:rPr>
        <w:t>Schodiská v celkovom počte 3ks smerom k /do Chorvát</w:t>
      </w:r>
      <w:r w:rsidRPr="56C5BCEF" w:rsidR="270845AE">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30:39.141Z" w:id="482754189">
            <w:rPr>
              <w:rFonts w:ascii="Arial Narrow" w:hAnsi="Arial Narrow" w:eastAsia="游ゴシック Light" w:cs="Times New Roman" w:eastAsiaTheme="majorEastAsia" w:cstheme="majorBidi"/>
              <w:sz w:val="22"/>
              <w:szCs w:val="22"/>
              <w:u w:val="single"/>
            </w:rPr>
          </w:rPrChange>
        </w:rPr>
        <w:t>s</w:t>
      </w:r>
      <w:r w:rsidRPr="56C5BCEF" w:rsidR="5D6DDE25">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30:39.141Z" w:id="1194276121">
            <w:rPr>
              <w:rFonts w:ascii="Arial Narrow" w:hAnsi="Arial Narrow" w:eastAsia="游ゴシック Light" w:cs="Times New Roman" w:eastAsiaTheme="majorEastAsia" w:cstheme="majorBidi"/>
              <w:sz w:val="22"/>
              <w:szCs w:val="22"/>
              <w:u w:val="single"/>
            </w:rPr>
          </w:rPrChange>
        </w:rPr>
        <w:t>keho ramena sú navrhnuté tak aby kopírovali terajší priečny profil koryta. To je správne</w:t>
      </w:r>
      <w:r w:rsidRPr="56C5BCEF" w:rsidR="7D8C6A4A">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30:39.142Z" w:id="1800515494">
            <w:rPr>
              <w:rFonts w:ascii="Arial Narrow" w:hAnsi="Arial Narrow" w:eastAsia="游ゴシック Light" w:cs="Times New Roman" w:eastAsiaTheme="majorEastAsia" w:cstheme="majorBidi"/>
              <w:sz w:val="22"/>
              <w:szCs w:val="22"/>
              <w:u w:val="single"/>
            </w:rPr>
          </w:rPrChange>
        </w:rPr>
        <w:t>,</w:t>
      </w:r>
      <w:r w:rsidRPr="56C5BCEF" w:rsidR="5D6DDE25">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30:39.143Z" w:id="310864376">
            <w:rPr>
              <w:rFonts w:ascii="Arial Narrow" w:hAnsi="Arial Narrow" w:eastAsia="游ゴシック Light" w:cs="Times New Roman" w:eastAsiaTheme="majorEastAsia" w:cstheme="majorBidi"/>
              <w:sz w:val="22"/>
              <w:szCs w:val="22"/>
              <w:u w:val="single"/>
            </w:rPr>
          </w:rPrChange>
        </w:rPr>
        <w:t xml:space="preserve"> ale je nutné doplni</w:t>
      </w:r>
      <w:r w:rsidRPr="56C5BCEF" w:rsidR="5D6DDE25">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30:39.144Z" w:id="616285296">
            <w:rPr>
              <w:rFonts w:ascii="Arial Narrow" w:hAnsi="Arial Narrow" w:eastAsia="游ゴシック Light" w:cs="Times New Roman" w:eastAsiaTheme="majorEastAsia" w:cstheme="majorBidi"/>
              <w:sz w:val="22"/>
              <w:szCs w:val="22"/>
              <w:u w:val="single"/>
            </w:rPr>
          </w:rPrChange>
        </w:rPr>
        <w:t>ť aspoň jeden vzorový priečny rez s rozmermi</w:t>
      </w:r>
    </w:p>
    <w:p w:rsidR="7211C8DC" w:rsidP="56C5BCEF" w:rsidRDefault="7211C8DC" w14:paraId="2BB1A281" w14:textId="00FA01C2">
      <w:pPr>
        <w:pStyle w:val="ListParagraph"/>
        <w:numPr>
          <w:ilvl w:val="0"/>
          <w:numId w:val="4"/>
        </w:numPr>
        <w:jc w:val="left"/>
        <w:rPr>
          <w:rFonts w:ascii="Arial Narrow" w:hAnsi="Arial Narrow"/>
          <w:b w:val="0"/>
          <w:bCs w:val="0"/>
          <w:color w:val="auto"/>
          <w:sz w:val="18"/>
          <w:szCs w:val="18"/>
          <w:rPrChange w:author="Znášiková Kristína, Ing." w:date="2024-11-15T09:41:04.832Z" w:id="382178637">
            <w:rPr>
              <w:rFonts w:ascii="Arial Narrow" w:hAnsi="Arial Narrow" w:eastAsia="游ゴシック Light" w:cs="Times New Roman" w:eastAsiaTheme="majorEastAsia" w:cstheme="majorBidi"/>
              <w:sz w:val="22"/>
              <w:szCs w:val="22"/>
              <w:u w:val="single"/>
            </w:rPr>
          </w:rPrChange>
        </w:rPr>
        <w:pPrChange w:author="milena.vargova@svp.sk" w:date="2024-11-11T13:53:00Z" w:id="73">
          <w:pPr/>
        </w:pPrChange>
      </w:pPr>
      <w:r w:rsidRPr="56C5BCEF" w:rsidR="5D6DDE25">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41:04.832Z" w:id="313955017">
            <w:rPr>
              <w:rFonts w:ascii="Arial Narrow" w:hAnsi="Arial Narrow" w:eastAsia="游ゴシック Light" w:cs="Times New Roman" w:eastAsiaTheme="majorEastAsia" w:cstheme="majorBidi"/>
              <w:sz w:val="22"/>
              <w:szCs w:val="22"/>
              <w:u w:val="single"/>
            </w:rPr>
          </w:rPrChange>
        </w:rPr>
        <w:t>Zásadný problém vidím v šírke prístupových chodníkov. Naša technika má šírku 3,0 m a teda chodníky požadujeme vybudovať na šírku 3,5 m, tak a</w:t>
      </w:r>
      <w:r w:rsidRPr="56C5BCEF" w:rsidR="5D6DDE25">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30:39.145Z" w:id="1717499388">
            <w:rPr>
              <w:rFonts w:ascii="Arial Narrow" w:hAnsi="Arial Narrow" w:eastAsia="游ゴシック Light" w:cs="Times New Roman" w:eastAsiaTheme="majorEastAsia" w:cstheme="majorBidi"/>
              <w:sz w:val="22"/>
              <w:szCs w:val="22"/>
              <w:u w:val="single"/>
            </w:rPr>
          </w:rPrChange>
        </w:rPr>
        <w:t>ko som písala už predtým.</w:t>
      </w:r>
    </w:p>
    <w:p w:rsidR="2CED3602" w:rsidP="56C5BCEF" w:rsidRDefault="2CED3602" w14:paraId="330A863D" w14:textId="3FD0D44D">
      <w:pPr>
        <w:pStyle w:val="ListParagraph"/>
        <w:numPr>
          <w:ilvl w:val="0"/>
          <w:numId w:val="4"/>
        </w:numPr>
        <w:jc w:val="left"/>
        <w:rPr>
          <w:rFonts w:ascii="Arial Narrow" w:hAnsi="Arial Narrow"/>
          <w:b w:val="0"/>
          <w:bCs w:val="0"/>
          <w:color w:val="auto"/>
          <w:sz w:val="18"/>
          <w:szCs w:val="18"/>
          <w:rPrChange w:author="Znášiková Kristína, Ing." w:date="2024-11-15T09:41:04.835Z" w:id="446777039">
            <w:rPr>
              <w:rFonts w:ascii="Arial Narrow" w:hAnsi="Arial Narrow" w:eastAsia="游ゴシック Light" w:cs="Times New Roman" w:eastAsiaTheme="majorEastAsia" w:cstheme="majorBidi"/>
              <w:sz w:val="22"/>
              <w:szCs w:val="22"/>
              <w:u w:val="single"/>
            </w:rPr>
          </w:rPrChange>
        </w:rPr>
        <w:pPrChange w:author="milena.vargova@svp.sk" w:date="2024-11-11T13:54:00Z" w:id="77">
          <w:pPr/>
        </w:pPrChange>
      </w:pPr>
      <w:r w:rsidRPr="56C5BCEF" w:rsidR="71663C61">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41:04.833Z" w:id="94556887">
            <w:rPr>
              <w:rFonts w:ascii="Arial Narrow" w:hAnsi="Arial Narrow" w:eastAsia="游ゴシック Light" w:cs="Times New Roman" w:eastAsiaTheme="majorEastAsia" w:cstheme="majorBidi"/>
              <w:sz w:val="22"/>
              <w:szCs w:val="22"/>
              <w:u w:val="single"/>
            </w:rPr>
          </w:rPrChange>
        </w:rPr>
        <w:t>v koryte Chorvátskeho ramena dôjde k výrubu 1 ks stromu (pri navrhovanom schodisku do Chorvátskeho ramena) – OK (treba dodržať podmienky: výrub zrealizovať na vlastné náklady + určiť cenu drevnej hmoty znaleckým posudkom + uzavrieť zmluvu</w:t>
      </w:r>
      <w:r w:rsidRPr="56C5BCEF" w:rsidR="027BA72C">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30:39.146Z" w:id="882160036">
            <w:rPr>
              <w:rFonts w:ascii="Arial Narrow" w:hAnsi="Arial Narrow" w:eastAsia="游ゴシック Light" w:cs="Times New Roman" w:eastAsiaTheme="majorEastAsia" w:cstheme="majorBidi"/>
              <w:sz w:val="22"/>
              <w:szCs w:val="22"/>
              <w:u w:val="single"/>
            </w:rPr>
          </w:rPrChange>
        </w:rPr>
        <w:t xml:space="preserve"> s právnym oddelením</w:t>
      </w:r>
      <w:r w:rsidRPr="56C5BCEF" w:rsidR="71663C61">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30:39.147Z" w:id="1362254680">
            <w:rPr>
              <w:rFonts w:ascii="Arial Narrow" w:hAnsi="Arial Narrow" w:eastAsia="游ゴシック Light" w:cs="Times New Roman" w:eastAsiaTheme="majorEastAsia" w:cstheme="majorBidi"/>
              <w:sz w:val="22"/>
              <w:szCs w:val="22"/>
              <w:u w:val="single"/>
            </w:rPr>
          </w:rPrChange>
        </w:rPr>
        <w:t>)</w:t>
      </w:r>
    </w:p>
    <w:p w:rsidR="2CED3602" w:rsidP="56C5BCEF" w:rsidRDefault="2CED3602" w14:paraId="50675EA3" w14:textId="12E40877">
      <w:pPr>
        <w:pStyle w:val="ListParagraph"/>
        <w:numPr>
          <w:ilvl w:val="0"/>
          <w:numId w:val="4"/>
        </w:numPr>
        <w:rPr>
          <w:rFonts w:ascii="Arial Narrow" w:hAnsi="Arial Narrow"/>
          <w:b w:val="0"/>
          <w:bCs w:val="0"/>
          <w:color w:val="auto"/>
          <w:sz w:val="18"/>
          <w:szCs w:val="18"/>
          <w:rPrChange w:author="Znášiková Kristína, Ing." w:date="2024-11-15T09:41:04.846Z" w:id="518737695">
            <w:rPr>
              <w:rFonts w:ascii="Arial Narrow" w:hAnsi="Arial Narrow" w:eastAsia="Times New Roman" w:cs="Calibri Light" w:asciiTheme="majorAscii" w:hAnsiTheme="majorAscii" w:eastAsiaTheme="minorAscii" w:cstheme="majorAscii"/>
              <w:b w:val="1"/>
              <w:bCs w:val="1"/>
              <w:color w:val="auto"/>
              <w:sz w:val="18"/>
              <w:szCs w:val="18"/>
              <w:lang w:eastAsia="sk-SK" w:bidi="ar-SA"/>
            </w:rPr>
          </w:rPrChange>
        </w:rPr>
        <w:pPrChange w:author="milena.vargova@svp.sk" w:date="2024-11-11T13:54:00Z" w:id="82">
          <w:pPr/>
        </w:pPrChange>
      </w:pPr>
      <w:r w:rsidRPr="56C5BCEF" w:rsidR="71663C61">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41:04.836Z" w:id="350704335"/>
        </w:rPr>
        <w:t>v koryte Chorvátskeho ramena</w:t>
      </w:r>
      <w:r w:rsidRPr="56C5BCEF" w:rsidR="08ECCE96">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30:39.148Z" w:id="1560361121"/>
        </w:rPr>
        <w:t xml:space="preserve"> je navrhnutá</w:t>
      </w:r>
      <w:r w:rsidRPr="56C5BCEF" w:rsidR="71663C61">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30:39.148Z" w:id="864553564"/>
        </w:rPr>
        <w:t xml:space="preserve"> výsadb</w:t>
      </w:r>
      <w:r w:rsidRPr="56C5BCEF" w:rsidR="5913A6BA">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30:39.149Z" w:id="1147582487"/>
        </w:rPr>
        <w:t>a</w:t>
      </w:r>
      <w:r w:rsidRPr="56C5BCEF" w:rsidR="71663C61">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30:39.15Z" w:id="617931695"/>
        </w:rPr>
        <w:t xml:space="preserve"> nových stromov  -</w:t>
      </w:r>
      <w:r w:rsidRPr="56C5BCEF" w:rsidR="71663C61">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30:39.151Z" w:id="1992888371"/>
        </w:rPr>
        <w:t xml:space="preserve"> nutné odkonzultovať nad detailnou situáciou</w:t>
      </w:r>
      <w:r w:rsidRPr="56C5BCEF" w:rsidR="71663C61">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30:39.153Z" w:id="95482201"/>
        </w:rPr>
        <w:t xml:space="preserve"> (treba dodržať podmienky: uzavrieť zmluvu + starostlivosť o stromy)</w:t>
      </w:r>
      <w:r w:rsidRPr="56C5BCEF" w:rsidR="45240468">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30:39.154Z" w:id="162510910"/>
        </w:rPr>
        <w:t>, čiastočne je to možné, avšak ani</w:t>
      </w:r>
      <w:r w:rsidRPr="56C5BCEF" w:rsidR="71663C61">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30:39.155Z" w:id="1696935239"/>
        </w:rPr>
        <w:t xml:space="preserve"> o 10-20 rokov po výsadbe nesmú tieto stromy robiť problém údržbe</w:t>
      </w:r>
    </w:p>
    <w:p w:rsidR="2B3B7450" w:rsidP="56C5BCEF" w:rsidRDefault="2B3B7450" w14:paraId="28F6030F" w14:textId="6F2AB547">
      <w:pPr>
        <w:pStyle w:val="ListParagraph"/>
        <w:numPr>
          <w:ilvl w:val="0"/>
          <w:numId w:val="4"/>
        </w:numPr>
        <w:rPr>
          <w:rFonts w:ascii="Arial Narrow" w:hAnsi="Arial Narrow"/>
          <w:b w:val="0"/>
          <w:bCs w:val="0"/>
          <w:color w:val="auto"/>
          <w:sz w:val="18"/>
          <w:szCs w:val="18"/>
          <w:rPrChange w:author="Znášiková Kristína, Ing." w:date="2024-11-15T09:31:03.268Z" w:id="916717209">
            <w:rPr>
              <w:rFonts w:ascii="Arial Narrow" w:hAnsi="Arial Narrow" w:eastAsia="Times New Roman" w:cs="Calibri Light" w:asciiTheme="majorAscii" w:hAnsiTheme="majorAscii" w:eastAsiaTheme="minorAscii" w:cstheme="majorAscii"/>
              <w:b w:val="1"/>
              <w:bCs w:val="1"/>
              <w:color w:val="auto"/>
              <w:sz w:val="18"/>
              <w:szCs w:val="18"/>
              <w:lang w:eastAsia="sk-SK" w:bidi="ar-SA"/>
            </w:rPr>
          </w:rPrChange>
        </w:rPr>
        <w:pPrChange w:author="milena.vargova@svp.sk" w:date="2024-11-11T13:56:00Z" w:id="93">
          <w:pPr/>
        </w:pPrChange>
      </w:pPr>
      <w:r w:rsidRPr="56C5BCEF" w:rsidR="765EEBB3">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41:04.846Z" w:id="1342365574"/>
        </w:rPr>
        <w:t xml:space="preserve">Je nutné dodržať podmienky uvedené vyššie </w:t>
      </w:r>
      <w:r w:rsidRPr="56C5BCEF" w:rsidR="765EEBB3">
        <w:rPr>
          <w:rFonts w:ascii="Arial Narrow" w:hAnsi="Arial Narrow" w:eastAsia="Times New Roman" w:cs="Calibri Light" w:asciiTheme="majorAscii" w:hAnsiTheme="majorAscii" w:eastAsiaTheme="minorAscii" w:cstheme="majorAscii"/>
          <w:b w:val="0"/>
          <w:bCs w:val="0"/>
          <w:color w:val="auto"/>
          <w:sz w:val="18"/>
          <w:szCs w:val="18"/>
          <w:lang w:eastAsia="sk-SK" w:bidi="ar-SA"/>
          <w:rPrChange w:author="Znášiková Kristína, Ing." w:date="2024-11-15T09:30:39.157Z" w:id="2069723947"/>
        </w:rPr>
        <w:t>04/2024</w:t>
      </w:r>
    </w:p>
    <w:p w:rsidR="524B5743" w:rsidP="56C5BCEF" w:rsidRDefault="524B5743" w14:paraId="17709F35" w14:textId="7ECAE8CC">
      <w:pPr>
        <w:pStyle w:val="ListParagraph"/>
        <w:ind w:left="720"/>
        <w:pPrChange w:author="Znášiková Kristína, Ing." w:date="2024-11-15T09:20:24.112Z" w:id="96">
          <w:pPr/>
        </w:pPrChange>
      </w:pPr>
    </w:p>
    <w:p w:rsidRPr="00295BAB" w:rsidR="00713EE6" w:rsidP="1A2677F5" w:rsidRDefault="00AD7618" w14:paraId="77D21F35" w14:textId="335E4561">
      <w:pPr>
        <w:pStyle w:val="Heading2"/>
        <w:numPr>
          <w:ilvl w:val="0"/>
          <w:numId w:val="0"/>
        </w:numPr>
        <w:ind w:left="142" w:hanging="142"/>
        <w:jc w:val="left"/>
        <w:rPr>
          <w:rFonts w:ascii="Arial Narrow" w:hAnsi="Arial Narrow"/>
          <w:sz w:val="22"/>
          <w:szCs w:val="22"/>
        </w:rPr>
      </w:pPr>
      <w:bookmarkStart w:name="_Toc181781087" w:id="97"/>
      <w:r w:rsidRPr="1A2677F5">
        <w:rPr>
          <w:rFonts w:ascii="Arial Narrow" w:hAnsi="Arial Narrow"/>
          <w:sz w:val="22"/>
          <w:szCs w:val="22"/>
        </w:rPr>
        <w:t>Doprav</w:t>
      </w:r>
      <w:r w:rsidRPr="1A2677F5" w:rsidR="002F199D">
        <w:rPr>
          <w:rFonts w:ascii="Arial Narrow" w:hAnsi="Arial Narrow"/>
          <w:sz w:val="22"/>
          <w:szCs w:val="22"/>
        </w:rPr>
        <w:t>né riešenie</w:t>
      </w:r>
      <w:bookmarkEnd w:id="97"/>
    </w:p>
    <w:p w:rsidRPr="006E2853" w:rsidR="006E2853" w:rsidP="56C5BCEF" w:rsidRDefault="00881B85" w14:paraId="3F135B73" w14:textId="5D6A2972">
      <w:pPr>
        <w:pStyle w:val="Heading3"/>
        <w:jc w:val="left"/>
        <w:rPr>
          <w:rFonts w:ascii="Arial Narrow" w:hAnsi="Arial Narrow" w:eastAsia="游ゴシック Light" w:eastAsiaTheme="majorEastAsia"/>
          <w:sz w:val="18"/>
          <w:szCs w:val="18"/>
        </w:rPr>
      </w:pPr>
      <w:bookmarkStart w:name="_Toc181781088" w:id="99"/>
      <w:r w:rsidRPr="56C5BCEF" w:rsidR="398DB303">
        <w:rPr>
          <w:rFonts w:ascii="Arial Narrow" w:hAnsi="Arial Narrow" w:eastAsia="游ゴシック Light" w:eastAsiaTheme="majorEastAsia"/>
          <w:sz w:val="18"/>
          <w:szCs w:val="18"/>
        </w:rPr>
        <w:t>ng</w:t>
      </w:r>
      <w:r w:rsidRPr="56C5BCEF" w:rsidR="398DB303">
        <w:rPr>
          <w:rFonts w:ascii="Arial Narrow" w:hAnsi="Arial Narrow" w:eastAsia="游ゴシック Light" w:eastAsiaTheme="majorEastAsia"/>
          <w:sz w:val="18"/>
          <w:szCs w:val="18"/>
        </w:rPr>
        <w:t>. Mário Peško</w:t>
      </w:r>
      <w:r w:rsidRPr="56C5BCEF" w:rsidR="1D00E7D9">
        <w:rPr>
          <w:rFonts w:ascii="Arial Narrow" w:hAnsi="Arial Narrow" w:eastAsia="游ゴシック Light" w:eastAsiaTheme="majorEastAsia"/>
          <w:sz w:val="18"/>
          <w:szCs w:val="18"/>
        </w:rPr>
        <w:t>,</w:t>
      </w:r>
      <w:r w:rsidRPr="56C5BCEF" w:rsidR="398DB303">
        <w:rPr>
          <w:rFonts w:ascii="Arial Narrow" w:hAnsi="Arial Narrow" w:eastAsia="游ゴシック Light" w:eastAsiaTheme="majorEastAsia"/>
          <w:sz w:val="18"/>
          <w:szCs w:val="18"/>
        </w:rPr>
        <w:t xml:space="preserve"> Ing. D</w:t>
      </w:r>
      <w:r w:rsidRPr="56C5BCEF" w:rsidR="0C7660C1">
        <w:rPr>
          <w:rFonts w:ascii="Arial Narrow" w:hAnsi="Arial Narrow" w:eastAsia="游ゴシック Light" w:eastAsiaTheme="majorEastAsia"/>
          <w:sz w:val="18"/>
          <w:szCs w:val="18"/>
        </w:rPr>
        <w:t xml:space="preserve">aniel </w:t>
      </w:r>
      <w:r w:rsidRPr="56C5BCEF" w:rsidR="398DB303">
        <w:rPr>
          <w:rFonts w:ascii="Arial Narrow" w:hAnsi="Arial Narrow" w:eastAsia="游ゴシック Light" w:eastAsiaTheme="majorEastAsia"/>
          <w:sz w:val="18"/>
          <w:szCs w:val="18"/>
        </w:rPr>
        <w:t>Bartoň</w:t>
      </w:r>
      <w:r w:rsidRPr="56C5BCEF" w:rsidR="1D00E7D9">
        <w:rPr>
          <w:rFonts w:ascii="Arial Narrow" w:hAnsi="Arial Narrow" w:eastAsia="游ゴシック Light" w:eastAsiaTheme="majorEastAsia"/>
          <w:sz w:val="18"/>
          <w:szCs w:val="18"/>
        </w:rPr>
        <w:t>, Referát riadenia dopravy</w:t>
      </w:r>
      <w:bookmarkEnd w:id="99"/>
    </w:p>
    <w:p w:rsidR="4326F2F6" w:rsidP="56C5BCEF" w:rsidRDefault="342C1E7A" w14:paraId="3A7DFACA" w14:textId="15340E36">
      <w:pPr>
        <w:pStyle w:val="ListParagraph"/>
        <w:numPr>
          <w:ilvl w:val="0"/>
          <w:numId w:val="7"/>
        </w:numPr>
        <w:rPr/>
        <w:pPrChange w:author="Bartoň Daniel, Ing." w:date="2024-11-11T08:19:00Z" w:id="101">
          <w:pPr/>
        </w:pPrChange>
      </w:pPr>
      <w:r w:rsidRPr="56C5BCEF" w:rsidR="2D4AAFD9">
        <w:rPr>
          <w:rFonts w:ascii="Arial Narrow" w:hAnsi="Arial Narrow" w:eastAsia="Arial Narrow" w:cs="Arial Narrow" w:asciiTheme="majorAscii" w:hAnsiTheme="majorAscii" w:eastAsiaTheme="minorAscii" w:cstheme="majorAscii"/>
          <w:b w:val="0"/>
          <w:bCs w:val="0"/>
          <w:i w:val="0"/>
          <w:iCs w:val="0"/>
          <w:caps w:val="0"/>
          <w:smallCaps w:val="0"/>
          <w:strike w:val="0"/>
          <w:dstrike w:val="0"/>
          <w:color w:val="auto"/>
          <w:sz w:val="18"/>
          <w:szCs w:val="18"/>
          <w:u w:val="none"/>
          <w:lang w:eastAsia="sk-SK" w:bidi="ar-SA"/>
          <w:rPrChange w:author="Znášiková Kristína, Ing." w:date="2024-11-15T09:59:20.98Z" w:id="11324257"/>
        </w:rPr>
        <w:t xml:space="preserve">Trvá pripomienka: VDZ vyšrafovaný priestor na Romanovej a </w:t>
      </w:r>
      <w:r w:rsidRPr="56C5BCEF" w:rsidR="2D4AAFD9">
        <w:rPr>
          <w:rFonts w:ascii="Arial Narrow" w:hAnsi="Arial Narrow" w:eastAsia="Arial Narrow" w:cs="Arial Narrow" w:asciiTheme="majorAscii" w:hAnsiTheme="majorAscii" w:eastAsiaTheme="minorAscii" w:cstheme="majorAscii"/>
          <w:b w:val="0"/>
          <w:bCs w:val="0"/>
          <w:i w:val="0"/>
          <w:iCs w:val="0"/>
          <w:caps w:val="0"/>
          <w:smallCaps w:val="0"/>
          <w:strike w:val="0"/>
          <w:dstrike w:val="0"/>
          <w:color w:val="auto"/>
          <w:sz w:val="18"/>
          <w:szCs w:val="18"/>
          <w:u w:val="none"/>
          <w:lang w:eastAsia="sk-SK" w:bidi="ar-SA"/>
          <w:rPrChange w:author="Znášiková Kristína, Ing." w:date="2024-11-15T09:59:20.981Z" w:id="1654350193"/>
        </w:rPr>
        <w:t>Jiráskovej</w:t>
      </w:r>
      <w:r w:rsidRPr="56C5BCEF" w:rsidR="2D4AAFD9">
        <w:rPr>
          <w:rFonts w:ascii="Arial Narrow" w:hAnsi="Arial Narrow" w:eastAsia="Arial Narrow" w:cs="Arial Narrow" w:asciiTheme="majorAscii" w:hAnsiTheme="majorAscii" w:eastAsiaTheme="minorAscii" w:cstheme="majorAscii"/>
          <w:b w:val="0"/>
          <w:bCs w:val="0"/>
          <w:i w:val="0"/>
          <w:iCs w:val="0"/>
          <w:caps w:val="0"/>
          <w:smallCaps w:val="0"/>
          <w:strike w:val="0"/>
          <w:dstrike w:val="0"/>
          <w:color w:val="auto"/>
          <w:sz w:val="18"/>
          <w:szCs w:val="18"/>
          <w:u w:val="none"/>
          <w:lang w:eastAsia="sk-SK" w:bidi="ar-SA"/>
          <w:rPrChange w:author="Znášiková Kristína, Ing." w:date="2024-11-15T09:59:20.982Z" w:id="1104108045"/>
        </w:rPr>
        <w:t xml:space="preserve"> nahradiť trvalým stavebným</w:t>
      </w:r>
      <w:r w:rsidR="2D4AAFD9">
        <w:rPr/>
        <w:t xml:space="preserve"> riešením, napr. </w:t>
      </w:r>
      <w:r w:rsidRPr="56C5BCEF" w:rsidR="2D4AAFD9">
        <w:rPr>
          <w:rFonts w:ascii="Arial Narrow" w:hAnsi="Arial Narrow" w:eastAsia="Arial Narrow" w:cs="Arial Narrow" w:asciiTheme="majorAscii" w:hAnsiTheme="majorAscii" w:eastAsiaTheme="minorAscii" w:cstheme="majorAscii"/>
          <w:b w:val="0"/>
          <w:bCs w:val="0"/>
          <w:i w:val="0"/>
          <w:iCs w:val="0"/>
          <w:caps w:val="0"/>
          <w:smallCaps w:val="0"/>
          <w:strike w:val="0"/>
          <w:dstrike w:val="0"/>
          <w:color w:val="auto"/>
          <w:sz w:val="18"/>
          <w:szCs w:val="18"/>
          <w:u w:val="none"/>
          <w:lang w:eastAsia="sk-SK" w:bidi="ar-SA"/>
          <w:rPrChange w:author="Znášiková Kristína, Ing." w:date="2024-11-15T09:59:37.859Z" w:id="1033559720"/>
        </w:rPr>
        <w:t>Kamenné kocky</w:t>
      </w:r>
      <w:r w:rsidRPr="56C5BCEF" w:rsidR="2D4AAFD9">
        <w:rPr>
          <w:rFonts w:ascii="Arial Narrow" w:hAnsi="Arial Narrow" w:eastAsia="Arial Narrow" w:cs="Arial Narrow" w:asciiTheme="majorAscii" w:hAnsiTheme="majorAscii" w:eastAsiaTheme="minorAscii" w:cstheme="majorAscii"/>
          <w:b w:val="0"/>
          <w:bCs w:val="0"/>
          <w:i w:val="0"/>
          <w:iCs w:val="0"/>
          <w:caps w:val="0"/>
          <w:smallCaps w:val="0"/>
          <w:strike w:val="0"/>
          <w:dstrike w:val="0"/>
          <w:color w:val="auto"/>
          <w:sz w:val="18"/>
          <w:szCs w:val="18"/>
          <w:u w:val="none"/>
          <w:lang w:eastAsia="sk-SK" w:bidi="ar-SA"/>
          <w:rPrChange w:author="Znášiková Kristína, Ing." w:date="2024-11-15T09:59:28.331Z" w:id="1705466984"/>
        </w:rPr>
        <w:t>:</w:t>
      </w:r>
      <w:r w:rsidR="2064BBD9">
        <w:rPr/>
        <w:t xml:space="preserve"> </w:t>
      </w:r>
      <w:r w:rsidR="1E078E43">
        <w:drawing>
          <wp:inline wp14:editId="71007604" wp14:anchorId="244571CA">
            <wp:extent cx="3171866" cy="1782535"/>
            <wp:effectExtent l="0" t="0" r="0" b="0"/>
            <wp:docPr id="533933499" name="Picture 533933499" title=""/>
            <wp:cNvGraphicFramePr>
              <a:graphicFrameLocks noChangeAspect="1"/>
            </wp:cNvGraphicFramePr>
            <a:graphic>
              <a:graphicData uri="http://schemas.openxmlformats.org/drawingml/2006/picture">
                <pic:pic>
                  <pic:nvPicPr>
                    <pic:cNvPr id="0" name="Picture 533933499"/>
                    <pic:cNvPicPr/>
                  </pic:nvPicPr>
                  <pic:blipFill>
                    <a:blip r:embed="Rea18f3264eef41dc">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3171866" cy="1782535"/>
                    </a:xfrm>
                    <a:prstGeom prst="rect">
                      <a:avLst/>
                    </a:prstGeom>
                  </pic:spPr>
                </pic:pic>
              </a:graphicData>
            </a:graphic>
          </wp:inline>
        </w:drawing>
      </w:r>
    </w:p>
    <w:p w:rsidR="35772149" w:rsidP="56C5BCEF" w:rsidRDefault="35772149" w14:paraId="3CACC86E" w14:textId="57012EBC">
      <w:pPr>
        <w:pStyle w:val="ListParagraph"/>
        <w:numPr>
          <w:ilvl w:val="0"/>
          <w:numId w:val="7"/>
        </w:numPr>
        <w:rPr>
          <w:rFonts w:ascii="Arial Narrow" w:hAnsi="Arial Narrow" w:eastAsia="Arial Narrow" w:cs="Arial Narrow" w:asciiTheme="majorAscii" w:hAnsiTheme="majorAscii" w:eastAsiaTheme="minorAscii" w:cstheme="majorAscii"/>
          <w:b w:val="0"/>
          <w:bCs w:val="0"/>
          <w:i w:val="0"/>
          <w:iCs w:val="0"/>
          <w:caps w:val="0"/>
          <w:smallCaps w:val="0"/>
          <w:strike w:val="0"/>
          <w:dstrike w:val="0"/>
          <w:color w:val="auto"/>
          <w:sz w:val="18"/>
          <w:szCs w:val="18"/>
          <w:u w:val="none"/>
          <w:lang w:eastAsia="sk-SK" w:bidi="ar-SA"/>
          <w:rPrChange w:author="Znášiková Kristína, Ing." w:date="2024-11-15T09:59:06.985Z" w:id="676257905"/>
        </w:rPr>
        <w:pPrChange w:author="Bartoň Daniel, Ing." w:date="2024-11-11T08:20:00Z" w:id="107">
          <w:pPr/>
        </w:pPrChange>
      </w:pPr>
      <w:r w:rsidRPr="56C5BCEF" w:rsidR="3B37FA7E">
        <w:rPr>
          <w:rFonts w:ascii="Arial Narrow" w:hAnsi="Arial Narrow" w:eastAsia="Arial Narrow" w:cs="Arial Narrow" w:asciiTheme="majorAscii" w:hAnsiTheme="majorAscii" w:eastAsiaTheme="minorAscii" w:cstheme="majorAscii"/>
          <w:b w:val="0"/>
          <w:bCs w:val="0"/>
          <w:i w:val="0"/>
          <w:iCs w:val="0"/>
          <w:caps w:val="0"/>
          <w:smallCaps w:val="0"/>
          <w:strike w:val="0"/>
          <w:dstrike w:val="0"/>
          <w:color w:val="auto"/>
          <w:sz w:val="18"/>
          <w:szCs w:val="18"/>
          <w:u w:val="none"/>
          <w:lang w:eastAsia="sk-SK" w:bidi="ar-SA"/>
          <w:rPrChange w:author="Znášiková Kristína, Ing." w:date="2024-11-15T09:59:06.984Z" w:id="807588522"/>
        </w:rPr>
        <w:t>Priebežné chodníky žiadame navrhovať v zmysle Manuálu verejných priestorov (Princípy a štandardy priestorov chodníkov, povrchov chodníkov a priestorov cyklotrás) a Technických listov mesta Bratislavy</w:t>
      </w:r>
    </w:p>
    <w:p w:rsidR="6417ED66" w:rsidP="56C5BCEF" w:rsidRDefault="6417ED66" w14:paraId="74962EB9" w14:textId="62D84541">
      <w:pPr>
        <w:pStyle w:val="ListParagraph"/>
        <w:numPr>
          <w:ilvl w:val="0"/>
          <w:numId w:val="7"/>
        </w:numPr>
        <w:rPr/>
        <w:pPrChange w:author="Bartoň Daniel, Ing." w:date="2024-11-11T08:22:00Z" w:id="110">
          <w:pPr/>
        </w:pPrChange>
      </w:pPr>
      <w:r w:rsidRPr="56C5BCEF" w:rsidR="5C1AE14F">
        <w:rPr>
          <w:rFonts w:ascii="Arial Narrow" w:hAnsi="Arial Narrow" w:eastAsia="Arial Narrow" w:cs="Arial Narrow" w:asciiTheme="majorAscii" w:hAnsiTheme="majorAscii" w:eastAsiaTheme="minorAscii" w:cstheme="majorAscii"/>
          <w:b w:val="0"/>
          <w:bCs w:val="0"/>
          <w:i w:val="0"/>
          <w:iCs w:val="0"/>
          <w:caps w:val="0"/>
          <w:smallCaps w:val="0"/>
          <w:strike w:val="0"/>
          <w:dstrike w:val="0"/>
          <w:color w:val="auto"/>
          <w:sz w:val="18"/>
          <w:szCs w:val="18"/>
          <w:u w:val="none"/>
          <w:lang w:eastAsia="sk-SK" w:bidi="ar-SA"/>
          <w:rPrChange w:author="Znášiková Kristína, Ing." w:date="2024-11-15T09:59:06.986Z" w:id="141341424"/>
        </w:rPr>
        <w:t xml:space="preserve">Doplniť priechod pre chodcov vedľa priechodu pre cyklistov aj </w:t>
      </w:r>
      <w:r w:rsidRPr="56C5BCEF" w:rsidR="5C1AE14F">
        <w:rPr>
          <w:rFonts w:ascii="Arial Narrow" w:hAnsi="Arial Narrow" w:eastAsia="Arial Narrow" w:cs="Arial Narrow" w:asciiTheme="majorAscii" w:hAnsiTheme="majorAscii" w:eastAsiaTheme="minorAscii" w:cstheme="majorAscii"/>
          <w:b w:val="0"/>
          <w:bCs w:val="0"/>
          <w:i w:val="0"/>
          <w:iCs w:val="0"/>
          <w:caps w:val="0"/>
          <w:smallCaps w:val="0"/>
          <w:strike w:val="0"/>
          <w:dstrike w:val="0"/>
          <w:color w:val="auto"/>
          <w:sz w:val="18"/>
          <w:szCs w:val="18"/>
          <w:u w:val="none"/>
          <w:lang w:eastAsia="sk-SK" w:bidi="ar-SA"/>
          <w:rPrChange w:author="Znášiková Kristína, Ing." w:date="2024-11-15T09:59:06.987Z" w:id="174669555"/>
        </w:rPr>
        <w:t xml:space="preserve">na </w:t>
      </w:r>
      <w:r w:rsidRPr="56C5BCEF" w:rsidR="4730B5AC">
        <w:rPr>
          <w:rFonts w:ascii="Arial Narrow" w:hAnsi="Arial Narrow" w:eastAsia="Arial Narrow" w:cs="Arial Narrow" w:asciiTheme="majorAscii" w:hAnsiTheme="majorAscii" w:eastAsiaTheme="minorAscii" w:cstheme="majorAscii"/>
          <w:b w:val="0"/>
          <w:bCs w:val="0"/>
          <w:i w:val="0"/>
          <w:iCs w:val="0"/>
          <w:caps w:val="0"/>
          <w:smallCaps w:val="0"/>
          <w:strike w:val="0"/>
          <w:dstrike w:val="0"/>
          <w:color w:val="auto"/>
          <w:sz w:val="18"/>
          <w:szCs w:val="18"/>
          <w:u w:val="none"/>
          <w:lang w:eastAsia="sk-SK" w:bidi="ar-SA"/>
          <w:rPrChange w:author="Znášiková Kristína, Ing." w:date="2024-11-15T09:59:06.987Z" w:id="293643595"/>
        </w:rPr>
        <w:t>rameno</w:t>
      </w:r>
      <w:r w:rsidRPr="56C5BCEF" w:rsidR="3A8263FD">
        <w:rPr>
          <w:rFonts w:ascii="Arial Narrow" w:hAnsi="Arial Narrow" w:eastAsia="Arial Narrow" w:cs="Arial Narrow" w:asciiTheme="majorAscii" w:hAnsiTheme="majorAscii" w:eastAsiaTheme="minorAscii" w:cstheme="majorAscii"/>
          <w:b w:val="0"/>
          <w:bCs w:val="0"/>
          <w:i w:val="0"/>
          <w:iCs w:val="0"/>
          <w:caps w:val="0"/>
          <w:smallCaps w:val="0"/>
          <w:strike w:val="0"/>
          <w:dstrike w:val="0"/>
          <w:color w:val="auto"/>
          <w:sz w:val="18"/>
          <w:szCs w:val="18"/>
          <w:u w:val="none"/>
          <w:lang w:eastAsia="sk-SK" w:bidi="ar-SA"/>
          <w:rPrChange w:author="Znášiková Kristína, Ing." w:date="2024-11-15T09:59:06.988Z" w:id="937735897"/>
        </w:rPr>
        <w:t xml:space="preserve"> Romanova v križovatke s</w:t>
      </w:r>
      <w:r w:rsidRPr="56C5BCEF" w:rsidR="3A8263FD">
        <w:rPr>
          <w:rFonts w:ascii="Arial Narrow" w:hAnsi="Arial Narrow" w:eastAsia="Arial Narrow" w:cs="Arial Narrow" w:asciiTheme="majorAscii" w:hAnsiTheme="majorAscii" w:eastAsiaTheme="minorAscii" w:cstheme="majorAscii"/>
          <w:b w:val="0"/>
          <w:bCs w:val="0"/>
          <w:i w:val="0"/>
          <w:iCs w:val="0"/>
          <w:caps w:val="0"/>
          <w:smallCaps w:val="0"/>
          <w:strike w:val="0"/>
          <w:dstrike w:val="0"/>
          <w:color w:val="auto"/>
          <w:sz w:val="18"/>
          <w:szCs w:val="18"/>
          <w:u w:val="none"/>
          <w:lang w:eastAsia="sk-SK" w:bidi="ar-SA"/>
          <w:rPrChange w:author="Znášiková Kristína, Ing." w:date="2024-11-15T09:59:06.989Z" w:id="311126013"/>
        </w:rPr>
        <w:t>o</w:t>
      </w:r>
      <w:r w:rsidRPr="56C5BCEF" w:rsidR="3A8263FD">
        <w:rPr>
          <w:rFonts w:ascii="Arial Narrow" w:hAnsi="Arial Narrow" w:eastAsia="Arial Narrow" w:cs="Arial Narrow" w:asciiTheme="majorAscii" w:hAnsiTheme="majorAscii" w:eastAsiaTheme="minorAscii" w:cstheme="majorAscii"/>
          <w:b w:val="0"/>
          <w:bCs w:val="0"/>
          <w:i w:val="0"/>
          <w:iCs w:val="0"/>
          <w:caps w:val="0"/>
          <w:smallCaps w:val="0"/>
          <w:strike w:val="0"/>
          <w:dstrike w:val="0"/>
          <w:color w:val="auto"/>
          <w:sz w:val="18"/>
          <w:szCs w:val="18"/>
          <w:u w:val="none"/>
          <w:lang w:eastAsia="sk-SK" w:bidi="ar-SA"/>
          <w:rPrChange w:author="Znášiková Kristína, Ing." w:date="2024-11-15T09:59:15.049Z" w:id="1245530918"/>
        </w:rPr>
        <w:t xml:space="preserve"> </w:t>
      </w:r>
      <w:r w:rsidRPr="56C5BCEF" w:rsidR="3A8263FD">
        <w:rPr>
          <w:rFonts w:ascii="Arial Narrow" w:hAnsi="Arial Narrow" w:eastAsia="Arial Narrow" w:cs="Arial Narrow" w:asciiTheme="majorAscii" w:hAnsiTheme="majorAscii" w:eastAsiaTheme="minorAscii" w:cstheme="majorAscii"/>
          <w:b w:val="0"/>
          <w:bCs w:val="0"/>
          <w:i w:val="0"/>
          <w:iCs w:val="0"/>
          <w:caps w:val="0"/>
          <w:smallCaps w:val="0"/>
          <w:strike w:val="0"/>
          <w:dstrike w:val="0"/>
          <w:color w:val="auto"/>
          <w:sz w:val="18"/>
          <w:szCs w:val="18"/>
          <w:u w:val="none"/>
          <w:lang w:eastAsia="sk-SK" w:bidi="ar-SA"/>
          <w:rPrChange w:author="Znášiková Kristína, Ing." w:date="2024-11-15T09:59:15.05Z" w:id="1155298945"/>
        </w:rPr>
        <w:t>Ševčenkovou</w:t>
      </w:r>
      <w:r w:rsidRPr="56C5BCEF" w:rsidR="3A8263FD">
        <w:rPr>
          <w:rFonts w:ascii="Arial Narrow" w:hAnsi="Arial Narrow" w:eastAsia="Arial Narrow" w:cs="Arial Narrow" w:asciiTheme="majorAscii" w:hAnsiTheme="majorAscii" w:eastAsiaTheme="minorAscii" w:cstheme="majorAscii"/>
          <w:b w:val="0"/>
          <w:bCs w:val="0"/>
          <w:i w:val="0"/>
          <w:iCs w:val="0"/>
          <w:caps w:val="0"/>
          <w:smallCaps w:val="0"/>
          <w:strike w:val="0"/>
          <w:dstrike w:val="0"/>
          <w:color w:val="auto"/>
          <w:sz w:val="18"/>
          <w:szCs w:val="18"/>
          <w:u w:val="none"/>
          <w:lang w:eastAsia="sk-SK" w:bidi="ar-SA"/>
          <w:rPrChange w:author="Znášiková Kristína, Ing." w:date="2024-11-15T09:59:15.051Z" w:id="327836869"/>
        </w:rPr>
        <w:t>:</w:t>
      </w:r>
      <w:r w:rsidR="3A8263FD">
        <w:rPr/>
        <w:t xml:space="preserve"> </w:t>
      </w:r>
      <w:r w:rsidR="3A8263FD">
        <w:drawing>
          <wp:inline wp14:editId="010A4959" wp14:anchorId="3ADAFF01">
            <wp:extent cx="1878296" cy="1836964"/>
            <wp:effectExtent l="0" t="0" r="0" b="0"/>
            <wp:docPr id="1394164277" name="Picture 1394164277" title=""/>
            <wp:cNvGraphicFramePr>
              <a:graphicFrameLocks noChangeAspect="1"/>
            </wp:cNvGraphicFramePr>
            <a:graphic>
              <a:graphicData uri="http://schemas.openxmlformats.org/drawingml/2006/picture">
                <pic:pic>
                  <pic:nvPicPr>
                    <pic:cNvPr id="0" name="Picture 1394164277"/>
                    <pic:cNvPicPr/>
                  </pic:nvPicPr>
                  <pic:blipFill>
                    <a:blip r:embed="Rabd225bce5b64186">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878296" cy="1836964"/>
                    </a:xfrm>
                    <a:prstGeom prst="rect">
                      <a:avLst/>
                    </a:prstGeom>
                  </pic:spPr>
                </pic:pic>
              </a:graphicData>
            </a:graphic>
          </wp:inline>
        </w:drawing>
      </w:r>
      <w:r w:rsidR="4730B5AC">
        <w:rPr/>
        <w:t xml:space="preserve"> </w:t>
      </w:r>
    </w:p>
    <w:p w:rsidR="31F51BE0" w:rsidP="56C5BCEF" w:rsidRDefault="31F51BE0" w14:paraId="513AF84F" w14:textId="36FD3711">
      <w:pPr>
        <w:pStyle w:val="ListParagraph"/>
        <w:numPr>
          <w:ilvl w:val="0"/>
          <w:numId w:val="7"/>
        </w:numPr>
        <w:rPr>
          <w:del w:author="Bartoň Daniel, Ing." w:date="2024-11-11T08:22:00Z" w16du:dateUtc="2024-11-11T08:22:10Z" w:id="1209125256"/>
          <w:rPrChange w:author="Bartoň Daniel, Ing." w:date="2024-11-11T08:18:00Z" w:id="1205213309">
            <w:rPr>
              <w:del w:author="Bartoň Daniel, Ing." w:date="2024-11-11T08:22:00Z" w16du:dateUtc="2024-11-11T08:22:10Z" w:id="589726481"/>
              <w:rFonts w:ascii="Arial Narrow" w:hAnsi="Arial Narrow" w:eastAsia="游ゴシック Light" w:eastAsiaTheme="majorEastAsia"/>
              <w:sz w:val="18"/>
              <w:szCs w:val="18"/>
            </w:rPr>
          </w:rPrChange>
        </w:rPr>
      </w:pPr>
      <w:r w:rsidRPr="56C5BCEF" w:rsidR="4F4637FF">
        <w:rPr>
          <w:rFonts w:ascii="Arial Narrow" w:hAnsi="Arial Narrow" w:eastAsia="Arial Narrow" w:cs="Arial Narrow" w:asciiTheme="majorAscii" w:hAnsiTheme="majorAscii" w:eastAsiaTheme="minorAscii" w:cstheme="majorAscii"/>
          <w:b w:val="0"/>
          <w:bCs w:val="0"/>
          <w:i w:val="0"/>
          <w:iCs w:val="0"/>
          <w:caps w:val="0"/>
          <w:smallCaps w:val="0"/>
          <w:strike w:val="0"/>
          <w:dstrike w:val="0"/>
          <w:color w:val="auto"/>
          <w:sz w:val="18"/>
          <w:szCs w:val="18"/>
          <w:u w:val="none"/>
          <w:lang w:eastAsia="sk-SK" w:bidi="ar-SA"/>
          <w:rPrChange w:author="Znášiková Kristína, Ing." w:date="2024-11-15T09:59:00.049Z" w:id="1814079328"/>
        </w:rPr>
        <w:t xml:space="preserve">Do ďalšieho stupňa PD: </w:t>
      </w:r>
      <w:r w:rsidRPr="56C5BCEF" w:rsidR="5D7A6BFE">
        <w:rPr>
          <w:rFonts w:ascii="Arial Narrow" w:hAnsi="Arial Narrow" w:eastAsia="Arial Narrow" w:cs="Arial Narrow" w:asciiTheme="majorAscii" w:hAnsiTheme="majorAscii" w:eastAsiaTheme="minorAscii" w:cstheme="majorAscii"/>
          <w:b w:val="0"/>
          <w:bCs w:val="0"/>
          <w:i w:val="0"/>
          <w:iCs w:val="0"/>
          <w:caps w:val="0"/>
          <w:smallCaps w:val="0"/>
          <w:strike w:val="0"/>
          <w:dstrike w:val="0"/>
          <w:color w:val="auto"/>
          <w:sz w:val="18"/>
          <w:szCs w:val="18"/>
          <w:u w:val="none"/>
          <w:lang w:eastAsia="sk-SK" w:bidi="ar-SA"/>
          <w:rPrChange w:author="Znášiková Kristína, Ing." w:date="2024-11-15T09:59:00.05Z" w:id="355878678"/>
        </w:rPr>
        <w:t>Previesť cyklistov v smere od elekt</w:t>
      </w:r>
      <w:r w:rsidRPr="56C5BCEF" w:rsidR="5D7A6BFE">
        <w:rPr>
          <w:rFonts w:ascii="Arial Narrow" w:hAnsi="Arial Narrow" w:eastAsia="Arial Narrow" w:cs="Arial Narrow" w:asciiTheme="majorAscii" w:hAnsiTheme="majorAscii" w:eastAsiaTheme="minorAscii" w:cstheme="majorAscii"/>
          <w:b w:val="0"/>
          <w:bCs w:val="0"/>
          <w:i w:val="0"/>
          <w:iCs w:val="0"/>
          <w:caps w:val="0"/>
          <w:smallCaps w:val="0"/>
          <w:strike w:val="0"/>
          <w:dstrike w:val="0"/>
          <w:color w:val="auto"/>
          <w:sz w:val="18"/>
          <w:szCs w:val="18"/>
          <w:u w:val="none"/>
          <w:lang w:eastAsia="sk-SK" w:bidi="ar-SA"/>
          <w:rPrChange w:author="Znášiková Kristína, Ing." w:date="2024-11-15T09:59:00.051Z" w:id="1112108378"/>
        </w:rPr>
        <w:t>ričkovej trate</w:t>
      </w:r>
      <w:r w:rsidRPr="56C5BCEF" w:rsidR="5230357A">
        <w:rPr>
          <w:rFonts w:ascii="Arial Narrow" w:hAnsi="Arial Narrow" w:eastAsia="Arial Narrow" w:cs="Arial Narrow" w:asciiTheme="majorAscii" w:hAnsiTheme="majorAscii" w:eastAsiaTheme="minorAscii" w:cstheme="majorAscii"/>
          <w:b w:val="0"/>
          <w:bCs w:val="0"/>
          <w:i w:val="0"/>
          <w:iCs w:val="0"/>
          <w:caps w:val="0"/>
          <w:smallCaps w:val="0"/>
          <w:strike w:val="0"/>
          <w:dstrike w:val="0"/>
          <w:color w:val="auto"/>
          <w:sz w:val="18"/>
          <w:szCs w:val="18"/>
          <w:u w:val="none"/>
          <w:lang w:eastAsia="sk-SK" w:bidi="ar-SA"/>
          <w:rPrChange w:author="Znášiková Kristína, Ing." w:date="2024-11-15T09:59:00.052Z" w:id="467418423"/>
        </w:rPr>
        <w:t xml:space="preserve"> na </w:t>
      </w:r>
      <w:r w:rsidRPr="56C5BCEF" w:rsidR="5230357A">
        <w:rPr>
          <w:rFonts w:ascii="Arial Narrow" w:hAnsi="Arial Narrow" w:eastAsia="Arial Narrow" w:cs="Arial Narrow" w:asciiTheme="majorAscii" w:hAnsiTheme="majorAscii" w:eastAsiaTheme="minorAscii" w:cstheme="majorAscii"/>
          <w:b w:val="0"/>
          <w:bCs w:val="0"/>
          <w:i w:val="0"/>
          <w:iCs w:val="0"/>
          <w:caps w:val="0"/>
          <w:smallCaps w:val="0"/>
          <w:strike w:val="0"/>
          <w:dstrike w:val="0"/>
          <w:color w:val="auto"/>
          <w:sz w:val="18"/>
          <w:szCs w:val="18"/>
          <w:u w:val="none"/>
          <w:lang w:eastAsia="sk-SK" w:bidi="ar-SA"/>
          <w:rPrChange w:author="Znášiková Kristína, Ing." w:date="2024-11-15T09:59:00.053Z" w:id="2137958535"/>
        </w:rPr>
        <w:t xml:space="preserve">samostatnú oddelenú </w:t>
      </w:r>
      <w:r w:rsidRPr="56C5BCEF" w:rsidR="5230357A">
        <w:rPr>
          <w:rFonts w:ascii="Arial Narrow" w:hAnsi="Arial Narrow" w:eastAsia="Arial Narrow" w:cs="Arial Narrow" w:asciiTheme="majorAscii" w:hAnsiTheme="majorAscii" w:eastAsiaTheme="minorAscii" w:cstheme="majorAscii"/>
          <w:b w:val="0"/>
          <w:bCs w:val="0"/>
          <w:i w:val="0"/>
          <w:iCs w:val="0"/>
          <w:caps w:val="0"/>
          <w:smallCaps w:val="0"/>
          <w:strike w:val="0"/>
          <w:dstrike w:val="0"/>
          <w:color w:val="auto"/>
          <w:sz w:val="18"/>
          <w:szCs w:val="18"/>
          <w:u w:val="none"/>
          <w:lang w:eastAsia="sk-SK" w:bidi="ar-SA"/>
          <w:rPrChange w:author="Znášiková Kristína, Ing." w:date="2024-11-15T09:59:00.054Z" w:id="1593823815"/>
        </w:rPr>
        <w:t>cyklotrasu</w:t>
      </w:r>
      <w:r w:rsidRPr="56C5BCEF" w:rsidR="5D7A6BFE">
        <w:rPr>
          <w:rFonts w:ascii="Arial Narrow" w:hAnsi="Arial Narrow" w:eastAsia="Arial Narrow" w:cs="Arial Narrow" w:asciiTheme="majorAscii" w:hAnsiTheme="majorAscii" w:eastAsiaTheme="minorAscii" w:cstheme="majorAscii"/>
          <w:b w:val="0"/>
          <w:bCs w:val="0"/>
          <w:i w:val="0"/>
          <w:iCs w:val="0"/>
          <w:caps w:val="0"/>
          <w:smallCaps w:val="0"/>
          <w:strike w:val="0"/>
          <w:dstrike w:val="0"/>
          <w:color w:val="auto"/>
          <w:sz w:val="18"/>
          <w:szCs w:val="18"/>
          <w:u w:val="none"/>
          <w:lang w:eastAsia="sk-SK" w:bidi="ar-SA"/>
          <w:rPrChange w:author="Znášiková Kristína, Ing." w:date="2024-11-15T09:59:00.055Z" w:id="1993013533"/>
        </w:rPr>
        <w:t xml:space="preserve"> aspoň ochranným pruhom pre cyklistov:</w:t>
      </w:r>
      <w:r w:rsidR="5D7A6BFE">
        <w:rPr/>
        <w:t xml:space="preserve"> </w:t>
      </w:r>
      <w:r w:rsidR="5D7A6BFE">
        <w:drawing>
          <wp:inline wp14:editId="15D89B75" wp14:anchorId="56F0BD98">
            <wp:extent cx="3241223" cy="792175"/>
            <wp:effectExtent l="0" t="0" r="0" b="0"/>
            <wp:docPr id="1092259862" name="Picture 1092259862" title=""/>
            <wp:cNvGraphicFramePr>
              <a:graphicFrameLocks noChangeAspect="1"/>
            </wp:cNvGraphicFramePr>
            <a:graphic>
              <a:graphicData uri="http://schemas.openxmlformats.org/drawingml/2006/picture">
                <pic:pic>
                  <pic:nvPicPr>
                    <pic:cNvPr id="0" name="Picture 1092259862"/>
                    <pic:cNvPicPr/>
                  </pic:nvPicPr>
                  <pic:blipFill>
                    <a:blip r:embed="R7afaca8410ef46db">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3241223" cy="792175"/>
                    </a:xfrm>
                    <a:prstGeom prst="rect">
                      <a:avLst/>
                    </a:prstGeom>
                  </pic:spPr>
                </pic:pic>
              </a:graphicData>
            </a:graphic>
          </wp:inline>
        </w:drawing>
      </w:r>
      <w:r>
        <w:br/>
      </w:r>
      <w:ins w:author="Bartoň Daniel, Ing." w:date="2024-11-11T08:22:00Z" w:id="485990749">
        <w:r w:rsidR="3B37FA7E">
          <w:t xml:space="preserve"> </w:t>
        </w:r>
      </w:ins>
    </w:p>
    <w:p w:rsidR="6B80517B" w:rsidP="71F85B73" w:rsidRDefault="6B80517B" w14:paraId="28A68054" w14:textId="5546890A">
      <w:pPr>
        <w:jc w:val="left"/>
        <w:rPr>
          <w:del w:author="Bartoň Daniel, Ing." w:date="2024-11-11T08:22:00Z" w16du:dateUtc="2024-11-11T08:22:11Z" w:id="126"/>
          <w:rFonts w:ascii="Arial Narrow" w:hAnsi="Arial Narrow" w:eastAsiaTheme="majorEastAsia"/>
          <w:sz w:val="18"/>
          <w:szCs w:val="18"/>
        </w:rPr>
      </w:pPr>
    </w:p>
    <w:p w:rsidRPr="00295BAB" w:rsidR="6B80517B" w:rsidP="1A2677F5" w:rsidRDefault="006F7564" w14:paraId="17EAF718" w14:textId="36D46B3E">
      <w:pPr>
        <w:pStyle w:val="Heading3"/>
        <w:jc w:val="left"/>
        <w:rPr>
          <w:rFonts w:ascii="Arial Narrow" w:hAnsi="Arial Narrow" w:eastAsiaTheme="majorEastAsia"/>
          <w:sz w:val="18"/>
          <w:szCs w:val="18"/>
        </w:rPr>
      </w:pPr>
      <w:bookmarkStart w:name="_Toc181781089" w:id="127"/>
      <w:r w:rsidRPr="56C5BCEF" w:rsidR="17348E16">
        <w:rPr>
          <w:rFonts w:ascii="Arial Narrow" w:hAnsi="Arial Narrow" w:eastAsia="游ゴシック Light" w:eastAsiaTheme="majorEastAsia"/>
          <w:sz w:val="18"/>
          <w:szCs w:val="18"/>
        </w:rPr>
        <w:t xml:space="preserve">Ing. </w:t>
      </w:r>
      <w:r w:rsidRPr="56C5BCEF" w:rsidR="28F78C5E">
        <w:rPr>
          <w:rFonts w:ascii="Arial Narrow" w:hAnsi="Arial Narrow" w:eastAsia="游ゴシック Light" w:eastAsiaTheme="majorEastAsia"/>
          <w:sz w:val="18"/>
          <w:szCs w:val="18"/>
        </w:rPr>
        <w:t>Dušan Jarolín, Oddelenie hromadnej dopravy</w:t>
      </w:r>
      <w:bookmarkEnd w:id="127"/>
    </w:p>
    <w:p w:rsidRPr="00295BAB" w:rsidR="00887057" w:rsidP="56C5BCEF" w:rsidRDefault="00887057" w14:paraId="493C79A0" w14:textId="0F6DDE11">
      <w:pPr>
        <w:spacing w:after="0" w:line="240" w:lineRule="auto"/>
        <w:jc w:val="both"/>
        <w:rPr>
          <w:b w:val="0"/>
          <w:bCs w:val="0"/>
          <w:noProof w:val="0"/>
          <w:color w:val="auto"/>
          <w:lang w:val="sk-SK"/>
        </w:rPr>
      </w:pPr>
      <w:r w:rsidRPr="56C5BCEF" w:rsidR="411E6424">
        <w:rPr>
          <w:rFonts w:ascii="Arial Narrow" w:hAnsi="Arial Narrow" w:eastAsia="Arial Narrow" w:cs="Arial Narrow"/>
          <w:b w:val="0"/>
          <w:bCs w:val="0"/>
          <w:i w:val="0"/>
          <w:iCs w:val="0"/>
          <w:caps w:val="0"/>
          <w:smallCaps w:val="0"/>
          <w:strike w:val="0"/>
          <w:dstrike w:val="0"/>
          <w:noProof w:val="0"/>
          <w:color w:val="auto"/>
          <w:sz w:val="18"/>
          <w:szCs w:val="18"/>
          <w:u w:val="none"/>
          <w:lang w:val="sk-SK"/>
          <w:rPrChange w:author="Znášiková Kristína, Ing." w:date="2024-11-15T09:58:09.128Z" w:id="946601609">
            <w:rPr>
              <w:rFonts w:ascii="Arial Narrow" w:hAnsi="Arial Narrow" w:eastAsia="Arial Narrow" w:cs="Arial Narrow"/>
              <w:b w:val="1"/>
              <w:bCs w:val="1"/>
              <w:i w:val="0"/>
              <w:iCs w:val="0"/>
              <w:caps w:val="0"/>
              <w:smallCaps w:val="0"/>
              <w:strike w:val="0"/>
              <w:dstrike w:val="0"/>
              <w:noProof w:val="0"/>
              <w:color w:val="CC3595"/>
              <w:sz w:val="18"/>
              <w:szCs w:val="18"/>
              <w:u w:val="none"/>
              <w:lang w:val="sk-SK"/>
            </w:rPr>
          </w:rPrChange>
        </w:rPr>
        <w:t>Bez pripomienok</w:t>
      </w:r>
    </w:p>
    <w:p w:rsidRPr="00295BAB" w:rsidR="00887057" w:rsidP="56C5BCEF" w:rsidRDefault="00887057" w14:paraId="3EF7E1C0" w14:textId="24E933C5">
      <w:pPr>
        <w:pStyle w:val="ListParagraph"/>
        <w:jc w:val="left"/>
        <w:rPr>
          <w:rFonts w:ascii="Arial Narrow" w:hAnsi="Arial Narrow" w:eastAsia="游ゴシック Light" w:eastAsiaTheme="majorEastAsia"/>
          <w:sz w:val="18"/>
          <w:szCs w:val="18"/>
        </w:rPr>
      </w:pPr>
    </w:p>
    <w:p w:rsidRPr="00295BAB" w:rsidR="6B80517B" w:rsidP="1A2677F5" w:rsidRDefault="005D1D24" w14:paraId="31481748" w14:textId="43163EAC">
      <w:pPr>
        <w:pStyle w:val="Heading3"/>
        <w:jc w:val="left"/>
        <w:rPr>
          <w:rFonts w:ascii="Arial Narrow" w:hAnsi="Arial Narrow" w:eastAsiaTheme="majorEastAsia"/>
          <w:sz w:val="18"/>
          <w:szCs w:val="18"/>
        </w:rPr>
      </w:pPr>
      <w:bookmarkStart w:name="_Toc181781090" w:id="128"/>
      <w:r w:rsidRPr="328657B6">
        <w:rPr>
          <w:rFonts w:ascii="Arial Narrow" w:hAnsi="Arial Narrow" w:eastAsiaTheme="majorEastAsia"/>
          <w:sz w:val="18"/>
          <w:szCs w:val="18"/>
        </w:rPr>
        <w:t xml:space="preserve">Ing. Martina Barloková, </w:t>
      </w:r>
      <w:r w:rsidRPr="328657B6" w:rsidR="004918D0">
        <w:rPr>
          <w:rFonts w:ascii="Arial Narrow" w:hAnsi="Arial Narrow" w:eastAsiaTheme="majorEastAsia"/>
          <w:sz w:val="18"/>
          <w:szCs w:val="18"/>
        </w:rPr>
        <w:t>Referát dopravného plánovania</w:t>
      </w:r>
      <w:bookmarkEnd w:id="128"/>
    </w:p>
    <w:p w:rsidRPr="00295BAB" w:rsidR="6B80517B" w:rsidP="56C5BCEF" w:rsidRDefault="1143CDBE" w14:paraId="3519E655" w14:textId="2FAB1F3B">
      <w:pPr>
        <w:jc w:val="left"/>
        <w:rPr>
          <w:rFonts w:ascii="Arial Narrow" w:hAnsi="Arial Narrow" w:eastAsia="游ゴシック Light" w:eastAsiaTheme="majorEastAsia"/>
          <w:sz w:val="18"/>
          <w:szCs w:val="18"/>
        </w:rPr>
      </w:pPr>
      <w:r w:rsidRPr="56C5BCEF" w:rsidR="31EC8601">
        <w:rPr>
          <w:rFonts w:ascii="Arial Narrow" w:hAnsi="Arial Narrow" w:eastAsia="游ゴシック Light" w:eastAsiaTheme="majorEastAsia"/>
          <w:sz w:val="18"/>
          <w:szCs w:val="18"/>
        </w:rPr>
        <w:t xml:space="preserve"> Bez pripomienok</w:t>
      </w:r>
      <w:r w:rsidRPr="56C5BCEF" w:rsidR="5DAFB984">
        <w:rPr>
          <w:rFonts w:ascii="Arial Narrow" w:hAnsi="Arial Narrow" w:eastAsia="游ゴシック Light" w:eastAsiaTheme="majorEastAsia"/>
          <w:sz w:val="18"/>
          <w:szCs w:val="18"/>
        </w:rPr>
        <w:t xml:space="preserve"> vo </w:t>
      </w:r>
      <w:r w:rsidRPr="56C5BCEF" w:rsidR="5DAFB984">
        <w:rPr>
          <w:rFonts w:ascii="Arial Narrow" w:hAnsi="Arial Narrow" w:eastAsia="游ゴシック Light" w:eastAsiaTheme="majorEastAsia"/>
          <w:sz w:val="18"/>
          <w:szCs w:val="18"/>
        </w:rPr>
        <w:t>v</w:t>
      </w:r>
      <w:r w:rsidRPr="56C5BCEF" w:rsidR="5DAFB984">
        <w:rPr>
          <w:rFonts w:ascii="Arial Narrow" w:hAnsi="Arial Narrow" w:eastAsia="游ゴシック Light" w:eastAsiaTheme="majorEastAsia"/>
          <w:sz w:val="18"/>
          <w:szCs w:val="18"/>
        </w:rPr>
        <w:t xml:space="preserve">zťahu k platnému ÚPN hl. </w:t>
      </w:r>
      <w:r w:rsidRPr="56C5BCEF" w:rsidR="29404B4F">
        <w:rPr>
          <w:rFonts w:ascii="Arial Narrow" w:hAnsi="Arial Narrow" w:eastAsia="游ゴシック Light" w:eastAsiaTheme="majorEastAsia"/>
          <w:sz w:val="18"/>
          <w:szCs w:val="18"/>
        </w:rPr>
        <w:t>M</w:t>
      </w:r>
      <w:r w:rsidRPr="56C5BCEF" w:rsidR="5DAFB984">
        <w:rPr>
          <w:rFonts w:ascii="Arial Narrow" w:hAnsi="Arial Narrow" w:eastAsia="游ゴシック Light" w:eastAsiaTheme="majorEastAsia"/>
          <w:sz w:val="18"/>
          <w:szCs w:val="18"/>
        </w:rPr>
        <w:t>esta</w:t>
      </w:r>
      <w:r w:rsidRPr="56C5BCEF" w:rsidR="2C6DA4BC">
        <w:rPr>
          <w:rFonts w:ascii="Arial Narrow" w:hAnsi="Arial Narrow" w:eastAsia="游ゴシック Light" w:eastAsiaTheme="majorEastAsia"/>
          <w:sz w:val="18"/>
          <w:szCs w:val="18"/>
        </w:rPr>
        <w:t>. P</w:t>
      </w:r>
      <w:r w:rsidRPr="56C5BCEF" w:rsidR="29404B4F">
        <w:rPr>
          <w:rFonts w:ascii="Arial Narrow" w:hAnsi="Arial Narrow" w:eastAsia="游ゴシック Light" w:eastAsiaTheme="majorEastAsia"/>
          <w:sz w:val="18"/>
          <w:szCs w:val="18"/>
        </w:rPr>
        <w:t xml:space="preserve">rojekt je </w:t>
      </w:r>
      <w:r w:rsidRPr="56C5BCEF" w:rsidR="05E89CFC">
        <w:rPr>
          <w:rFonts w:ascii="Arial Narrow" w:hAnsi="Arial Narrow" w:eastAsia="游ゴシック Light" w:eastAsiaTheme="majorEastAsia"/>
          <w:sz w:val="18"/>
          <w:szCs w:val="18"/>
        </w:rPr>
        <w:t xml:space="preserve">vecne </w:t>
      </w:r>
      <w:r w:rsidRPr="56C5BCEF" w:rsidR="29404B4F">
        <w:rPr>
          <w:rFonts w:ascii="Arial Narrow" w:hAnsi="Arial Narrow" w:eastAsia="游ゴシック Light" w:eastAsiaTheme="majorEastAsia"/>
          <w:sz w:val="18"/>
          <w:szCs w:val="18"/>
        </w:rPr>
        <w:t xml:space="preserve">koordinovaný s PD </w:t>
      </w:r>
      <w:r w:rsidRPr="56C5BCEF" w:rsidR="4B489E43">
        <w:rPr>
          <w:rFonts w:ascii="Arial Narrow" w:hAnsi="Arial Narrow" w:eastAsia="游ゴシック Light" w:eastAsiaTheme="majorEastAsia"/>
          <w:sz w:val="18"/>
          <w:szCs w:val="18"/>
        </w:rPr>
        <w:t xml:space="preserve">“Petržalská os - chodníky a </w:t>
      </w:r>
      <w:r w:rsidRPr="56C5BCEF" w:rsidR="4B489E43">
        <w:rPr>
          <w:rFonts w:ascii="Arial Narrow" w:hAnsi="Arial Narrow" w:eastAsia="游ゴシック Light" w:eastAsiaTheme="majorEastAsia"/>
          <w:sz w:val="18"/>
          <w:szCs w:val="18"/>
        </w:rPr>
        <w:t>cyklochodníky</w:t>
      </w:r>
      <w:r w:rsidRPr="56C5BCEF" w:rsidR="4B489E43">
        <w:rPr>
          <w:rFonts w:ascii="Arial Narrow" w:hAnsi="Arial Narrow" w:eastAsia="游ゴシック Light" w:eastAsiaTheme="majorEastAsia"/>
          <w:sz w:val="18"/>
          <w:szCs w:val="18"/>
        </w:rPr>
        <w:t xml:space="preserve"> (objednávateľ: Metro Bratislava </w:t>
      </w:r>
      <w:r w:rsidRPr="56C5BCEF" w:rsidR="4B489E43">
        <w:rPr>
          <w:rFonts w:ascii="Arial Narrow" w:hAnsi="Arial Narrow" w:eastAsia="游ゴシック Light" w:eastAsiaTheme="majorEastAsia"/>
          <w:sz w:val="18"/>
          <w:szCs w:val="18"/>
        </w:rPr>
        <w:t>a.s</w:t>
      </w:r>
      <w:r w:rsidRPr="56C5BCEF" w:rsidR="4B489E43">
        <w:rPr>
          <w:rFonts w:ascii="Arial Narrow" w:hAnsi="Arial Narrow" w:eastAsia="游ゴシック Light" w:eastAsiaTheme="majorEastAsia"/>
          <w:sz w:val="18"/>
          <w:szCs w:val="18"/>
        </w:rPr>
        <w:t>. 12/2021)</w:t>
      </w:r>
      <w:r w:rsidRPr="56C5BCEF" w:rsidR="4B489E43">
        <w:rPr>
          <w:rFonts w:ascii="Arial Narrow" w:hAnsi="Arial Narrow" w:eastAsia="游ゴシック Light" w:eastAsiaTheme="majorEastAsia"/>
          <w:sz w:val="18"/>
          <w:szCs w:val="18"/>
        </w:rPr>
        <w:t>, na ktorú bolo vydané súhlasné ZST v roku 2022 (MAGS</w:t>
      </w:r>
      <w:r w:rsidRPr="56C5BCEF" w:rsidR="040AAA0F">
        <w:rPr>
          <w:rFonts w:ascii="Arial Narrow" w:hAnsi="Arial Narrow" w:eastAsia="游ゴシック Light" w:eastAsiaTheme="majorEastAsia"/>
          <w:sz w:val="18"/>
          <w:szCs w:val="18"/>
        </w:rPr>
        <w:t xml:space="preserve"> OUIC/43534/2022-12732, 68963/2021)</w:t>
      </w:r>
      <w:r w:rsidRPr="56C5BCEF" w:rsidR="1BE6A0CF">
        <w:rPr>
          <w:rFonts w:ascii="Arial Narrow" w:hAnsi="Arial Narrow" w:eastAsia="游ゴシック Light" w:eastAsiaTheme="majorEastAsia"/>
          <w:sz w:val="18"/>
          <w:szCs w:val="18"/>
        </w:rPr>
        <w:t xml:space="preserve">. </w:t>
      </w:r>
    </w:p>
    <w:p w:rsidR="520FBB9D" w:rsidP="56C5BCEF" w:rsidRDefault="520FBB9D" w14:paraId="1D7C95B1" w14:textId="3EF0495F">
      <w:pPr>
        <w:jc w:val="left"/>
        <w:rPr>
          <w:rFonts w:ascii="Arial Narrow" w:hAnsi="Arial Narrow" w:eastAsia="游ゴシック Light" w:eastAsiaTheme="majorEastAsia"/>
          <w:sz w:val="18"/>
          <w:szCs w:val="18"/>
        </w:rPr>
      </w:pPr>
    </w:p>
    <w:p w:rsidR="520FBB9D" w:rsidP="329CD000" w:rsidRDefault="520FBB9D" w14:paraId="7CEA429E" w14:textId="07F3582D">
      <w:pPr>
        <w:jc w:val="left"/>
        <w:rPr>
          <w:rFonts w:ascii="Times New Roman" w:hAnsi="Times New Roman" w:cs="Times New Roman"/>
          <w:b/>
          <w:sz w:val="24"/>
          <w:szCs w:val="24"/>
        </w:rPr>
      </w:pPr>
    </w:p>
    <w:p w:rsidRPr="00295BAB" w:rsidR="00A21900" w:rsidP="1A2677F5" w:rsidRDefault="1AB05C74" w14:paraId="076912C1" w14:textId="5545DAA3">
      <w:pPr>
        <w:pStyle w:val="Heading3"/>
        <w:jc w:val="left"/>
        <w:rPr>
          <w:rFonts w:ascii="Arial Narrow" w:hAnsi="Arial Narrow" w:eastAsiaTheme="majorEastAsia"/>
          <w:sz w:val="18"/>
          <w:szCs w:val="18"/>
        </w:rPr>
      </w:pPr>
      <w:bookmarkStart w:name="_Toc181781091" w:id="144"/>
      <w:r w:rsidRPr="05F68681">
        <w:rPr>
          <w:rFonts w:ascii="Arial Narrow" w:hAnsi="Arial Narrow" w:eastAsiaTheme="majorEastAsia"/>
          <w:sz w:val="18"/>
          <w:szCs w:val="18"/>
        </w:rPr>
        <w:t xml:space="preserve">Ing. </w:t>
      </w:r>
      <w:r w:rsidRPr="05F68681" w:rsidR="00C6492D">
        <w:rPr>
          <w:rFonts w:ascii="Arial Narrow" w:hAnsi="Arial Narrow" w:eastAsiaTheme="majorEastAsia"/>
          <w:sz w:val="18"/>
          <w:szCs w:val="18"/>
        </w:rPr>
        <w:t>Stanislav Skýva, Oddelenie pešej a cyklodopravy</w:t>
      </w:r>
      <w:bookmarkEnd w:id="144"/>
    </w:p>
    <w:p w:rsidRPr="00295BAB" w:rsidR="6B80517B" w:rsidP="56C5BCEF" w:rsidRDefault="6B80517B" w14:paraId="39206335" w14:textId="6E89B2D8">
      <w:pPr>
        <w:jc w:val="left"/>
        <w:rPr>
          <w:del w:author="Znášiková Kristína, Ing." w:date="2024-11-15T09:59:56.519Z" w16du:dateUtc="2024-11-15T09:59:56.519Z" w:id="1223114396"/>
          <w:rFonts w:ascii="Arial Narrow" w:hAnsi="Arial Narrow" w:eastAsia="游ゴシック Light" w:eastAsiaTheme="majorEastAsia"/>
          <w:sz w:val="18"/>
          <w:szCs w:val="18"/>
        </w:rPr>
      </w:pPr>
    </w:p>
    <w:p w:rsidR="35D6269E" w:rsidP="56C5BCEF" w:rsidRDefault="35D6269E" w14:paraId="38E0D255" w14:textId="520FC75F">
      <w:pPr>
        <w:pStyle w:val="ListParagraph"/>
        <w:numPr>
          <w:ilvl w:val="0"/>
          <w:numId w:val="6"/>
        </w:numPr>
        <w:jc w:val="left"/>
        <w:rPr>
          <w:rFonts w:ascii="Arial Narrow" w:hAnsi="Arial Narrow" w:eastAsia="游ゴシック Light" w:eastAsiaTheme="majorEastAsia"/>
          <w:sz w:val="18"/>
          <w:szCs w:val="18"/>
        </w:rPr>
        <w:pPrChange w:author="Skýva Stanislav, Ing." w:date="2024-11-11T13:40:00Z" w:id="147">
          <w:pPr>
            <w:jc w:val="left"/>
          </w:pPr>
        </w:pPrChange>
      </w:pPr>
      <w:r w:rsidRPr="56C5BCEF" w:rsidR="18A5AECA">
        <w:rPr>
          <w:rFonts w:ascii="Arial Narrow" w:hAnsi="Arial Narrow" w:eastAsia="游ゴシック Light" w:eastAsiaTheme="majorEastAsia"/>
          <w:sz w:val="18"/>
          <w:szCs w:val="18"/>
        </w:rPr>
        <w:t xml:space="preserve">Riešiť vedenie </w:t>
      </w:r>
      <w:r w:rsidRPr="56C5BCEF" w:rsidR="18A5AECA">
        <w:rPr>
          <w:rFonts w:ascii="Arial Narrow" w:hAnsi="Arial Narrow" w:eastAsia="游ゴシック Light" w:eastAsiaTheme="majorEastAsia"/>
          <w:sz w:val="18"/>
          <w:szCs w:val="18"/>
        </w:rPr>
        <w:t>cyklistov smerom na</w:t>
      </w:r>
      <w:r w:rsidRPr="56C5BCEF" w:rsidR="4BCF806B">
        <w:rPr>
          <w:rFonts w:ascii="Arial Narrow" w:hAnsi="Arial Narrow" w:eastAsia="游ゴシック Light" w:eastAsiaTheme="majorEastAsia"/>
          <w:sz w:val="18"/>
          <w:szCs w:val="18"/>
        </w:rPr>
        <w:t xml:space="preserve"> Osuského</w:t>
      </w:r>
      <w:r w:rsidRPr="56C5BCEF" w:rsidR="18A5AECA">
        <w:rPr>
          <w:rFonts w:ascii="Arial Narrow" w:hAnsi="Arial Narrow" w:eastAsia="游ゴシック Light" w:eastAsiaTheme="majorEastAsia"/>
          <w:sz w:val="18"/>
          <w:szCs w:val="18"/>
        </w:rPr>
        <w:t xml:space="preserve"> samostatnou infraštruktúrou pre cyklistov</w:t>
      </w:r>
      <w:r w:rsidRPr="56C5BCEF" w:rsidR="30F891A2">
        <w:rPr>
          <w:rFonts w:ascii="Arial Narrow" w:hAnsi="Arial Narrow" w:eastAsia="游ゴシック Light" w:eastAsiaTheme="majorEastAsia"/>
          <w:sz w:val="18"/>
          <w:szCs w:val="18"/>
        </w:rPr>
        <w:t>, nie zdieľaným pruhom s BUS pruhom</w:t>
      </w:r>
      <w:r w:rsidRPr="56C5BCEF" w:rsidR="6CE97368">
        <w:rPr>
          <w:rFonts w:ascii="Arial Narrow" w:hAnsi="Arial Narrow" w:eastAsia="游ゴシック Light" w:eastAsiaTheme="majorEastAsia"/>
          <w:sz w:val="18"/>
          <w:szCs w:val="18"/>
        </w:rPr>
        <w:t>.</w:t>
      </w:r>
      <w:r w:rsidRPr="56C5BCEF" w:rsidR="30F891A2">
        <w:rPr>
          <w:rFonts w:ascii="Arial Narrow" w:hAnsi="Arial Narrow" w:eastAsia="游ゴシック Light" w:eastAsiaTheme="majorEastAsia"/>
          <w:sz w:val="18"/>
          <w:szCs w:val="18"/>
        </w:rPr>
        <w:t xml:space="preserve"> (duplikác</w:t>
      </w:r>
      <w:r w:rsidRPr="56C5BCEF" w:rsidR="30F891A2">
        <w:rPr>
          <w:rFonts w:ascii="Arial Narrow" w:hAnsi="Arial Narrow" w:eastAsia="游ゴシック Light" w:eastAsiaTheme="majorEastAsia"/>
          <w:sz w:val="18"/>
          <w:szCs w:val="18"/>
        </w:rPr>
        <w:t>ia poslednej poznámky referátu riadenia dopravy</w:t>
      </w:r>
    </w:p>
    <w:p w:rsidR="3F65F6DC" w:rsidP="56C5BCEF" w:rsidRDefault="3F65F6DC" w14:paraId="7BE48C28" w14:textId="52F7DD73">
      <w:pPr>
        <w:pStyle w:val="ListParagraph"/>
        <w:numPr>
          <w:ilvl w:val="0"/>
          <w:numId w:val="6"/>
        </w:numPr>
        <w:jc w:val="left"/>
        <w:rPr>
          <w:rFonts w:ascii="Arial Narrow" w:hAnsi="Arial Narrow" w:eastAsia="游ゴシック Light" w:eastAsiaTheme="majorEastAsia"/>
          <w:sz w:val="18"/>
          <w:szCs w:val="18"/>
        </w:rPr>
        <w:pPrChange w:author="Skýva Stanislav, Ing." w:date="2024-11-11T13:45:00Z" w:id="156">
          <w:pPr/>
        </w:pPrChange>
      </w:pPr>
      <w:r w:rsidRPr="56C5BCEF" w:rsidR="2D0E4612">
        <w:rPr>
          <w:rFonts w:ascii="Arial Narrow" w:hAnsi="Arial Narrow" w:eastAsia="游ゴシック Light" w:eastAsiaTheme="majorEastAsia"/>
          <w:sz w:val="18"/>
          <w:szCs w:val="18"/>
        </w:rPr>
        <w:t>Na južnom konci námestia ukončenie</w:t>
      </w:r>
      <w:r w:rsidRPr="56C5BCEF" w:rsidR="6848774B">
        <w:rPr>
          <w:rFonts w:ascii="Arial Narrow" w:hAnsi="Arial Narrow" w:eastAsia="游ゴシック Light" w:eastAsiaTheme="majorEastAsia"/>
          <w:sz w:val="18"/>
          <w:szCs w:val="18"/>
        </w:rPr>
        <w:t xml:space="preserve"> cyklotrasy riešiť plynulým “dočasným” </w:t>
      </w:r>
      <w:r w:rsidRPr="56C5BCEF" w:rsidR="6848774B">
        <w:rPr>
          <w:rFonts w:ascii="Arial Narrow" w:hAnsi="Arial Narrow" w:eastAsia="游ゴシック Light" w:eastAsiaTheme="majorEastAsia"/>
          <w:sz w:val="18"/>
          <w:szCs w:val="18"/>
        </w:rPr>
        <w:t>zaustením</w:t>
      </w:r>
      <w:r w:rsidRPr="56C5BCEF" w:rsidR="6848774B">
        <w:rPr>
          <w:rFonts w:ascii="Arial Narrow" w:hAnsi="Arial Narrow" w:eastAsia="游ゴシック Light" w:eastAsiaTheme="majorEastAsia"/>
          <w:sz w:val="18"/>
          <w:szCs w:val="18"/>
        </w:rPr>
        <w:t xml:space="preserve"> do priľahlého chodníka.</w:t>
      </w:r>
    </w:p>
    <w:p w:rsidR="6B80517B" w:rsidP="1A2677F5" w:rsidRDefault="005746E3" w14:paraId="67D72B1F" w14:textId="3D3392DA">
      <w:pPr>
        <w:pStyle w:val="Heading3"/>
        <w:jc w:val="left"/>
        <w:rPr>
          <w:rFonts w:ascii="Arial Narrow" w:hAnsi="Arial Narrow" w:eastAsiaTheme="majorEastAsia"/>
          <w:sz w:val="18"/>
          <w:szCs w:val="18"/>
        </w:rPr>
      </w:pPr>
      <w:bookmarkStart w:name="_Toc181781092" w:id="159"/>
      <w:r w:rsidRPr="56C5BCEF" w:rsidR="1C3EB163">
        <w:rPr>
          <w:rFonts w:ascii="Arial Narrow" w:hAnsi="Arial Narrow" w:eastAsia="游ゴシック Light" w:eastAsiaTheme="majorEastAsia"/>
          <w:sz w:val="18"/>
          <w:szCs w:val="18"/>
        </w:rPr>
        <w:t xml:space="preserve">Mgr. Martin Hangai, Referát evidencie </w:t>
      </w:r>
      <w:r w:rsidRPr="56C5BCEF" w:rsidR="67F44279">
        <w:rPr>
          <w:rFonts w:ascii="Arial Narrow" w:hAnsi="Arial Narrow" w:eastAsia="游ゴシック Light" w:eastAsiaTheme="majorEastAsia"/>
          <w:sz w:val="18"/>
          <w:szCs w:val="18"/>
        </w:rPr>
        <w:t>majetku pre parkovanie</w:t>
      </w:r>
      <w:bookmarkEnd w:id="159"/>
    </w:p>
    <w:p w:rsidRPr="00C66498" w:rsidR="00C66498" w:rsidP="56C5BCEF" w:rsidRDefault="00C66498" w14:paraId="21C2814C" w14:textId="607979F2">
      <w:pPr>
        <w:pStyle w:val="Normal"/>
        <w:rPr>
          <w:rFonts w:ascii="Arial Narrow" w:hAnsi="Arial Narrow"/>
          <w:b w:val="0"/>
          <w:bCs w:val="0"/>
          <w:color w:val="auto"/>
          <w:sz w:val="18"/>
          <w:szCs w:val="18"/>
          <w:u w:val="none"/>
        </w:rPr>
      </w:pPr>
      <w:r w:rsidRPr="56C5BCEF" w:rsidR="45EAE28B">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
        <w:t>Bez pripomienok</w:t>
      </w:r>
    </w:p>
    <w:p w:rsidRPr="00C66498" w:rsidR="00C66498" w:rsidP="56C5BCEF" w:rsidRDefault="00C66498" w14:paraId="5BCE2107" w14:textId="060BFD81">
      <w:pPr>
        <w:rPr>
          <w:rFonts w:eastAsia="游ゴシック Light" w:eastAsiaTheme="majorEastAsia"/>
        </w:rPr>
      </w:pPr>
    </w:p>
    <w:p w:rsidR="00C66498" w:rsidP="1A2677F5" w:rsidRDefault="00747630" w14:paraId="68077A1B" w14:textId="4AEB9019">
      <w:pPr>
        <w:pStyle w:val="Heading3"/>
        <w:jc w:val="left"/>
        <w:rPr>
          <w:rFonts w:ascii="Arial Narrow" w:hAnsi="Arial Narrow" w:eastAsiaTheme="majorEastAsia"/>
          <w:sz w:val="18"/>
          <w:szCs w:val="18"/>
        </w:rPr>
      </w:pPr>
      <w:bookmarkStart w:name="_Toc181781093" w:id="160"/>
      <w:r w:rsidRPr="56C5BCEF" w:rsidR="016040E7">
        <w:rPr>
          <w:rFonts w:ascii="Arial Narrow" w:hAnsi="Arial Narrow" w:eastAsia="游ゴシック Light" w:eastAsiaTheme="majorEastAsia"/>
          <w:sz w:val="18"/>
          <w:szCs w:val="18"/>
        </w:rPr>
        <w:t>Dávid Radovan Jančula, Referát implementácie parkovacej politiky</w:t>
      </w:r>
      <w:bookmarkEnd w:id="160"/>
    </w:p>
    <w:p w:rsidRPr="00AB458D" w:rsidR="00AB458D" w:rsidP="56C5BCEF" w:rsidRDefault="00AB458D" w14:paraId="6875F113" w14:textId="607979F2">
      <w:pPr>
        <w:pStyle w:val="Normal"/>
        <w:rPr>
          <w:rFonts w:ascii="Arial Narrow" w:hAnsi="Arial Narrow"/>
          <w:b w:val="0"/>
          <w:bCs w:val="0"/>
          <w:color w:val="auto"/>
          <w:sz w:val="18"/>
          <w:szCs w:val="18"/>
          <w:u w:val="none"/>
        </w:rPr>
      </w:pPr>
      <w:r w:rsidRPr="56C5BCEF" w:rsidR="6C2F7EDF">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
        <w:t>Bez pripomienok</w:t>
      </w:r>
    </w:p>
    <w:p w:rsidRPr="00AB458D" w:rsidR="00AB458D" w:rsidP="56C5BCEF" w:rsidRDefault="00AB458D" w14:paraId="49E40027" w14:textId="04167C11">
      <w:pPr>
        <w:rPr>
          <w:rFonts w:eastAsia="游ゴシック Light" w:eastAsiaTheme="majorEastAsia"/>
        </w:rPr>
      </w:pPr>
    </w:p>
    <w:p w:rsidRPr="00295BAB" w:rsidR="00AB458D" w:rsidP="56C5BCEF" w:rsidRDefault="00AB458D" w14:paraId="56C79D2B" w14:textId="0979C8CC">
      <w:pPr>
        <w:pStyle w:val="Heading3"/>
        <w:jc w:val="left"/>
        <w:rPr>
          <w:rFonts w:ascii="Arial Narrow" w:hAnsi="Arial Narrow" w:eastAsia="游ゴシック Light" w:eastAsiaTheme="majorEastAsia"/>
          <w:sz w:val="18"/>
          <w:szCs w:val="18"/>
        </w:rPr>
      </w:pPr>
      <w:bookmarkStart w:name="_Toc181781094" w:id="161"/>
      <w:r w:rsidRPr="56C5BCEF" w:rsidR="1CE3E8F1">
        <w:rPr>
          <w:rFonts w:ascii="Arial Narrow" w:hAnsi="Arial Narrow" w:eastAsia="游ゴシック Light" w:eastAsiaTheme="majorEastAsia"/>
          <w:sz w:val="18"/>
          <w:szCs w:val="18"/>
        </w:rPr>
        <w:t xml:space="preserve">Juraj </w:t>
      </w:r>
      <w:r w:rsidRPr="56C5BCEF" w:rsidR="1CE3E8F1">
        <w:rPr>
          <w:rFonts w:ascii="Arial Narrow" w:hAnsi="Arial Narrow" w:eastAsia="游ゴシック Light" w:eastAsiaTheme="majorEastAsia"/>
          <w:sz w:val="18"/>
          <w:szCs w:val="18"/>
        </w:rPr>
        <w:t>Jednri</w:t>
      </w:r>
      <w:r w:rsidRPr="56C5BCEF" w:rsidR="32411254">
        <w:rPr>
          <w:rFonts w:ascii="Arial Narrow" w:hAnsi="Arial Narrow" w:eastAsia="游ゴシック Light" w:eastAsiaTheme="majorEastAsia"/>
          <w:sz w:val="18"/>
          <w:szCs w:val="18"/>
        </w:rPr>
        <w:t>šák</w:t>
      </w:r>
      <w:r w:rsidRPr="56C5BCEF" w:rsidR="32411254">
        <w:rPr>
          <w:rFonts w:ascii="Arial Narrow" w:hAnsi="Arial Narrow" w:eastAsia="游ゴシック Light" w:eastAsiaTheme="majorEastAsia"/>
          <w:sz w:val="18"/>
          <w:szCs w:val="18"/>
        </w:rPr>
        <w:t>, Michal Dekánek, Dopravný podnik Bratislava (DPB)</w:t>
      </w:r>
      <w:bookmarkEnd w:id="161"/>
    </w:p>
    <w:p w:rsidR="1450FF3A" w:rsidP="56C5BCEF" w:rsidRDefault="1450FF3A" w14:paraId="674FAFDF" w14:textId="607979F2">
      <w:pPr>
        <w:pStyle w:val="Normal"/>
        <w:rPr>
          <w:rFonts w:ascii="Arial Narrow" w:hAnsi="Arial Narrow"/>
          <w:b w:val="0"/>
          <w:bCs w:val="0"/>
          <w:color w:val="auto"/>
          <w:sz w:val="18"/>
          <w:szCs w:val="18"/>
          <w:u w:val="none"/>
        </w:rPr>
      </w:pPr>
      <w:r w:rsidRPr="56C5BCEF" w:rsidR="1450FF3A">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
        <w:t>Bez pripomienok</w:t>
      </w:r>
    </w:p>
    <w:p w:rsidR="56C5BCEF" w:rsidP="56C5BCEF" w:rsidRDefault="56C5BCEF" w14:paraId="555F8B9E" w14:textId="0AEFC97E">
      <w:pPr>
        <w:pStyle w:val="Normal"/>
        <w:rPr>
          <w:del w:author="Znášiková Kristína, Ing." w:date="2024-11-15T10:00:31.98Z" w16du:dateUtc="2024-11-15T10:00:31.98Z" w:id="555705950"/>
          <w:rPrChange w:author="Znášiková Kristína, Ing." w:date="2024-11-15T10:00:29.424Z" w:id="999497669">
            <w:rPr>
              <w:del w:author="Znášiková Kristína, Ing." w:date="2024-11-15T10:00:31.98Z" w16du:dateUtc="2024-11-15T10:00:31.98Z" w:id="1290977701"/>
              <w:rFonts w:ascii="Arial Narrow" w:hAnsi="Arial Narrow" w:eastAsia="游ゴシック Light" w:eastAsiaTheme="majorEastAsia"/>
              <w:sz w:val="18"/>
              <w:szCs w:val="18"/>
            </w:rPr>
          </w:rPrChange>
        </w:rPr>
      </w:pPr>
    </w:p>
    <w:p w:rsidRPr="00295BAB" w:rsidR="00295BAB" w:rsidP="00BE0BAE" w:rsidRDefault="00295BAB" w14:paraId="7E86106D" w14:textId="77777777">
      <w:pPr>
        <w:jc w:val="left"/>
        <w:rPr>
          <w:rFonts w:ascii="Arial Narrow" w:hAnsi="Arial Narrow" w:eastAsiaTheme="majorEastAsia"/>
          <w:color w:val="F33BB6"/>
          <w:sz w:val="18"/>
          <w:szCs w:val="18"/>
        </w:rPr>
      </w:pPr>
    </w:p>
    <w:p w:rsidRPr="00295BAB" w:rsidR="00750214" w:rsidP="1A2677F5" w:rsidRDefault="002F199D" w14:paraId="7B2C9864" w14:textId="06EEB061">
      <w:pPr>
        <w:pStyle w:val="Heading2"/>
        <w:numPr>
          <w:ilvl w:val="0"/>
          <w:numId w:val="0"/>
        </w:numPr>
        <w:ind w:left="142" w:hanging="142"/>
        <w:jc w:val="left"/>
        <w:rPr>
          <w:rFonts w:ascii="Arial Narrow" w:hAnsi="Arial Narrow"/>
          <w:sz w:val="22"/>
          <w:szCs w:val="22"/>
        </w:rPr>
      </w:pPr>
      <w:bookmarkStart w:name="_Toc181781095" w:id="162"/>
      <w:r w:rsidRPr="1A2677F5">
        <w:rPr>
          <w:rFonts w:ascii="Arial Narrow" w:hAnsi="Arial Narrow"/>
          <w:sz w:val="22"/>
          <w:szCs w:val="22"/>
        </w:rPr>
        <w:t>Programové riešenie</w:t>
      </w:r>
      <w:bookmarkEnd w:id="162"/>
    </w:p>
    <w:p w:rsidRPr="00295BAB" w:rsidR="00826694" w:rsidP="1A2677F5" w:rsidRDefault="00826694" w14:paraId="655FA7C8" w14:textId="4B2C6D13">
      <w:pPr>
        <w:pStyle w:val="Heading3"/>
        <w:jc w:val="left"/>
        <w:rPr>
          <w:rFonts w:ascii="Arial Narrow" w:hAnsi="Arial Narrow" w:eastAsia="Arial"/>
          <w:sz w:val="18"/>
          <w:szCs w:val="18"/>
        </w:rPr>
      </w:pPr>
      <w:bookmarkStart w:name="_Toc181781096" w:id="163"/>
      <w:r w:rsidRPr="56C5BCEF" w:rsidR="1DA4E05F">
        <w:rPr>
          <w:rFonts w:ascii="Arial Narrow" w:hAnsi="Arial Narrow" w:eastAsia="Arial"/>
          <w:sz w:val="18"/>
          <w:szCs w:val="18"/>
        </w:rPr>
        <w:t xml:space="preserve">Martin Štamm, BKIS, </w:t>
      </w:r>
      <w:r w:rsidRPr="56C5BCEF" w:rsidR="4BD3F400">
        <w:rPr>
          <w:rFonts w:ascii="Arial Narrow" w:hAnsi="Arial Narrow" w:eastAsia="Arial"/>
          <w:sz w:val="18"/>
          <w:szCs w:val="18"/>
        </w:rPr>
        <w:t>Sekcia technickej podpory podujatí</w:t>
      </w:r>
      <w:bookmarkEnd w:id="163"/>
    </w:p>
    <w:p w:rsidRPr="000F11B1" w:rsidR="001431A6" w:rsidP="56C5BCEF" w:rsidRDefault="001431A6" w14:paraId="6175D199" w14:textId="05ED733D">
      <w:pPr>
        <w:pStyle w:val="ListParagraph"/>
        <w:numPr>
          <w:ilvl w:val="0"/>
          <w:numId w:val="17"/>
        </w:numPr>
        <w:spacing w:before="0" w:beforeAutospacing="off" w:after="0" w:afterAutospacing="off"/>
        <w:jc w:val="left"/>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Change w:author="Znášiková Kristína, Ing." w:date="2024-11-15T10:00:55.639Z" w:id="417741067">
            <w:rPr>
              <w:rFonts w:ascii="Calibri" w:hAnsi="Calibri" w:eastAsia="Calibri" w:cs="Calibri"/>
              <w:noProof w:val="0"/>
              <w:sz w:val="22"/>
              <w:szCs w:val="22"/>
              <w:lang w:val="sk-SK"/>
            </w:rPr>
          </w:rPrChange>
        </w:rPr>
        <w:pPrChange w:author="Znášiková Kristína, Ing." w:date="2024-11-15T09:22:30.482Z">
          <w:pPr/>
        </w:pPrChange>
      </w:pPr>
      <w:r w:rsidRPr="56C5BCEF" w:rsidR="08947616">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Change w:author="Znášiková Kristína, Ing." w:date="2024-11-15T10:00:55.638Z" w:id="1423725528">
            <w:rPr>
              <w:rFonts w:ascii="Calibri" w:hAnsi="Calibri" w:eastAsia="Calibri" w:cs="Calibri"/>
              <w:noProof w:val="0"/>
              <w:sz w:val="22"/>
              <w:szCs w:val="22"/>
              <w:lang w:val="sk-SK"/>
            </w:rPr>
          </w:rPrChange>
        </w:rPr>
        <w:t>Prístup pre nákladné vozy - OK</w:t>
      </w:r>
    </w:p>
    <w:p w:rsidRPr="000F11B1" w:rsidR="001431A6" w:rsidP="56C5BCEF" w:rsidRDefault="001431A6" w14:paraId="195B14A1" w14:textId="147EFC3C">
      <w:pPr>
        <w:pStyle w:val="ListParagraph"/>
        <w:numPr>
          <w:ilvl w:val="0"/>
          <w:numId w:val="17"/>
        </w:numPr>
        <w:spacing w:before="0" w:beforeAutospacing="off" w:after="0" w:afterAutospacing="off"/>
        <w:jc w:val="left"/>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Change w:author="Znášiková Kristína, Ing." w:date="2024-11-15T10:00:55.64Z" w:id="213462246">
            <w:rPr>
              <w:rFonts w:ascii="Calibri" w:hAnsi="Calibri" w:eastAsia="Calibri" w:cs="Calibri"/>
              <w:noProof w:val="0"/>
              <w:sz w:val="22"/>
              <w:szCs w:val="22"/>
              <w:lang w:val="sk-SK"/>
            </w:rPr>
          </w:rPrChange>
        </w:rPr>
        <w:pPrChange w:author="Znášiková Kristína, Ing." w:date="2024-11-15T09:22:30.53Z">
          <w:pPr/>
        </w:pPrChange>
      </w:pPr>
      <w:r w:rsidRPr="56C5BCEF" w:rsidR="08947616">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Change w:author="Znášiková Kristína, Ing." w:date="2024-11-15T10:00:55.64Z" w:id="1890097415">
            <w:rPr>
              <w:rFonts w:ascii="Calibri" w:hAnsi="Calibri" w:eastAsia="Calibri" w:cs="Calibri"/>
              <w:noProof w:val="0"/>
              <w:sz w:val="22"/>
              <w:szCs w:val="22"/>
              <w:lang w:val="sk-SK"/>
            </w:rPr>
          </w:rPrChange>
        </w:rPr>
        <w:t>Elektrická prípojka - OK, elektrický rozvod neviem moc posúdiť</w:t>
      </w:r>
    </w:p>
    <w:p w:rsidRPr="000F11B1" w:rsidR="001431A6" w:rsidP="56C5BCEF" w:rsidRDefault="001431A6" w14:paraId="25710300" w14:textId="33E06483">
      <w:pPr>
        <w:pStyle w:val="ListParagraph"/>
        <w:numPr>
          <w:ilvl w:val="0"/>
          <w:numId w:val="17"/>
        </w:numPr>
        <w:spacing w:before="0" w:beforeAutospacing="off" w:after="0" w:afterAutospacing="off"/>
        <w:jc w:val="left"/>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Change w:author="Znášiková Kristína, Ing." w:date="2024-11-15T10:00:55.641Z" w:id="329037988">
            <w:rPr>
              <w:rFonts w:ascii="Calibri" w:hAnsi="Calibri" w:eastAsia="Calibri" w:cs="Calibri"/>
              <w:noProof w:val="0"/>
              <w:sz w:val="22"/>
              <w:szCs w:val="22"/>
              <w:lang w:val="sk-SK"/>
            </w:rPr>
          </w:rPrChange>
        </w:rPr>
        <w:pPrChange w:author="Znášiková Kristína, Ing." w:date="2024-11-15T09:22:30.547Z">
          <w:pPr/>
        </w:pPrChange>
      </w:pPr>
      <w:r w:rsidRPr="56C5BCEF" w:rsidR="08947616">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Change w:author="Znášiková Kristína, Ing." w:date="2024-11-15T10:00:55.641Z" w:id="80822634">
            <w:rPr>
              <w:rFonts w:ascii="Calibri" w:hAnsi="Calibri" w:eastAsia="Calibri" w:cs="Calibri"/>
              <w:noProof w:val="0"/>
              <w:sz w:val="22"/>
              <w:szCs w:val="22"/>
              <w:lang w:val="sk-SK"/>
            </w:rPr>
          </w:rPrChange>
        </w:rPr>
        <w:t>Vodovodné prípojky a kanalizáciu som nevedel identifikovať - ale verím, že nejaký prístup k vode a kanálu tam bude</w:t>
      </w:r>
    </w:p>
    <w:p w:rsidRPr="000F11B1" w:rsidR="001431A6" w:rsidP="56C5BCEF" w:rsidRDefault="001431A6" w14:paraId="01D66F85" w14:textId="55BE0A32">
      <w:pPr>
        <w:pStyle w:val="ListParagraph"/>
        <w:numPr>
          <w:ilvl w:val="0"/>
          <w:numId w:val="17"/>
        </w:numPr>
        <w:spacing w:before="0" w:beforeAutospacing="off" w:after="0" w:afterAutospacing="off"/>
        <w:jc w:val="left"/>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Change w:author="Znášiková Kristína, Ing." w:date="2024-11-15T10:00:55.642Z" w:id="1477794395">
            <w:rPr>
              <w:rFonts w:ascii="Calibri" w:hAnsi="Calibri" w:eastAsia="Calibri" w:cs="Calibri"/>
              <w:noProof w:val="0"/>
              <w:sz w:val="22"/>
              <w:szCs w:val="22"/>
              <w:lang w:val="sk-SK"/>
            </w:rPr>
          </w:rPrChange>
        </w:rPr>
        <w:pPrChange w:author="Znášiková Kristína, Ing." w:date="2024-11-15T09:22:30.578Z">
          <w:pPr/>
        </w:pPrChange>
      </w:pPr>
      <w:r w:rsidRPr="56C5BCEF" w:rsidR="08947616">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Change w:author="Znášiková Kristína, Ing." w:date="2024-11-15T10:00:55.642Z" w:id="282181848">
            <w:rPr>
              <w:rFonts w:ascii="Calibri" w:hAnsi="Calibri" w:eastAsia="Calibri" w:cs="Calibri"/>
              <w:noProof w:val="0"/>
              <w:sz w:val="22"/>
              <w:szCs w:val="22"/>
              <w:lang w:val="sk-SK"/>
            </w:rPr>
          </w:rPrChange>
        </w:rPr>
        <w:t>Podložie námestia - neviem, kde hľadať s akým zaťažením námestia máme počítať  - spomínal som, že ak chceme robiť väčšie kultúrne projekty potrebujeme zaťaženie aspoň 1000kg/m2</w:t>
      </w:r>
    </w:p>
    <w:p w:rsidRPr="000F11B1" w:rsidR="001431A6" w:rsidP="56C5BCEF" w:rsidRDefault="001431A6" w14:paraId="168F9BA3" w14:textId="66AF66E8">
      <w:pPr>
        <w:pStyle w:val="ListParagraph"/>
        <w:numPr>
          <w:ilvl w:val="0"/>
          <w:numId w:val="17"/>
        </w:numPr>
        <w:spacing w:before="0" w:beforeAutospacing="off" w:after="0" w:afterAutospacing="off"/>
        <w:jc w:val="left"/>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Change w:author="Znášiková Kristína, Ing." w:date="2024-11-15T10:00:55.644Z" w:id="231686363">
            <w:rPr>
              <w:rFonts w:ascii="Calibri" w:hAnsi="Calibri" w:eastAsia="Calibri" w:cs="Calibri"/>
              <w:noProof w:val="0"/>
              <w:sz w:val="22"/>
              <w:szCs w:val="22"/>
              <w:lang w:val="sk-SK"/>
            </w:rPr>
          </w:rPrChange>
        </w:rPr>
        <w:pPrChange w:author="Znášiková Kristína, Ing." w:date="2024-11-15T09:22:30.59Z">
          <w:pPr/>
        </w:pPrChange>
      </w:pPr>
      <w:r w:rsidRPr="56C5BCEF" w:rsidR="08947616">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Change w:author="Znášiková Kristína, Ing." w:date="2024-11-15T10:00:55.642Z" w:id="145499027">
            <w:rPr>
              <w:rFonts w:ascii="Calibri" w:hAnsi="Calibri" w:eastAsia="Calibri" w:cs="Calibri"/>
              <w:noProof w:val="0"/>
              <w:sz w:val="22"/>
              <w:szCs w:val="22"/>
              <w:lang w:val="sk-SK"/>
            </w:rPr>
          </w:rPrChange>
        </w:rPr>
        <w:t xml:space="preserve">Pódium - neviem zistiť či sa počíta s pevným, alebo rozoberateľným a takisto neviem zistiť či sa počíta s nejakým kotvením </w:t>
      </w:r>
      <w:r w:rsidRPr="56C5BCEF" w:rsidR="08947616">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Change w:author="Znášiková Kristína, Ing." w:date="2024-11-15T10:00:55.643Z" w:id="1969380946">
            <w:rPr>
              <w:rFonts w:ascii="Calibri" w:hAnsi="Calibri" w:eastAsia="Calibri" w:cs="Calibri"/>
              <w:noProof w:val="0"/>
              <w:sz w:val="22"/>
              <w:szCs w:val="22"/>
              <w:lang w:val="sk-SK"/>
            </w:rPr>
          </w:rPrChange>
        </w:rPr>
        <w:t>prestrešenia</w:t>
      </w:r>
      <w:r w:rsidRPr="56C5BCEF" w:rsidR="08947616">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Change w:author="Znášiková Kristína, Ing." w:date="2024-11-15T10:00:55.644Z" w:id="125266936">
            <w:rPr>
              <w:rFonts w:ascii="Calibri" w:hAnsi="Calibri" w:eastAsia="Calibri" w:cs="Calibri"/>
              <w:noProof w:val="0"/>
              <w:sz w:val="22"/>
              <w:szCs w:val="22"/>
              <w:lang w:val="sk-SK"/>
            </w:rPr>
          </w:rPrChange>
        </w:rPr>
        <w:t xml:space="preserve"> pódia</w:t>
      </w:r>
    </w:p>
    <w:p w:rsidRPr="000F11B1" w:rsidR="001431A6" w:rsidP="56C5BCEF" w:rsidRDefault="001431A6" w14:paraId="4BFF2E2D" w14:textId="5851C62E">
      <w:pPr>
        <w:pStyle w:val="ListParagraph"/>
        <w:numPr>
          <w:ilvl w:val="0"/>
          <w:numId w:val="17"/>
        </w:numPr>
        <w:spacing w:before="0" w:beforeAutospacing="off" w:after="0" w:afterAutospacing="off"/>
        <w:jc w:val="left"/>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Change w:author="Znášiková Kristína, Ing." w:date="2024-11-15T10:00:55.645Z" w:id="768968804">
            <w:rPr>
              <w:rFonts w:ascii="Calibri" w:hAnsi="Calibri" w:eastAsia="Calibri" w:cs="Calibri"/>
              <w:noProof w:val="0"/>
              <w:sz w:val="22"/>
              <w:szCs w:val="22"/>
              <w:lang w:val="sk-SK"/>
            </w:rPr>
          </w:rPrChange>
        </w:rPr>
        <w:pPrChange w:author="Znášiková Kristína, Ing." w:date="2024-11-15T09:22:30.598Z">
          <w:pPr/>
        </w:pPrChange>
      </w:pPr>
      <w:r w:rsidRPr="56C5BCEF" w:rsidR="08947616">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Change w:author="Znášiková Kristína, Ing." w:date="2024-11-15T10:00:55.645Z" w:id="59505790">
            <w:rPr>
              <w:rFonts w:ascii="Calibri" w:hAnsi="Calibri" w:eastAsia="Calibri" w:cs="Calibri"/>
              <w:noProof w:val="0"/>
              <w:sz w:val="22"/>
              <w:szCs w:val="22"/>
              <w:lang w:val="sk-SK"/>
            </w:rPr>
          </w:rPrChange>
        </w:rPr>
        <w:t>Zázemie k pódiu - neviem či sa to rieši v tejto fáze, ale nenašiel som objekt, ktorý by mohol slúžiť ako zázemie</w:t>
      </w:r>
    </w:p>
    <w:p w:rsidRPr="000F11B1" w:rsidR="001431A6" w:rsidP="56C5BCEF" w:rsidRDefault="001431A6" w14:paraId="4900D4AF" w14:textId="3B5BFD8C">
      <w:pPr>
        <w:pStyle w:val="ListParagraph"/>
        <w:numPr>
          <w:ilvl w:val="0"/>
          <w:numId w:val="17"/>
        </w:numPr>
        <w:spacing w:before="0" w:beforeAutospacing="off" w:after="0" w:afterAutospacing="off"/>
        <w:jc w:val="left"/>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Change w:author="Znášiková Kristína, Ing." w:date="2024-11-15T10:00:55.646Z" w:id="1861276349">
            <w:rPr>
              <w:rFonts w:ascii="Calibri" w:hAnsi="Calibri" w:eastAsia="Calibri" w:cs="Calibri"/>
              <w:noProof w:val="0"/>
              <w:sz w:val="22"/>
              <w:szCs w:val="22"/>
              <w:lang w:val="sk-SK"/>
            </w:rPr>
          </w:rPrChange>
        </w:rPr>
        <w:pPrChange w:author="Znášiková Kristína, Ing." w:date="2024-11-15T09:22:30.605Z">
          <w:pPr/>
        </w:pPrChange>
      </w:pPr>
      <w:r w:rsidRPr="56C5BCEF" w:rsidR="08947616">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Change w:author="Znášiková Kristína, Ing." w:date="2024-11-15T10:00:55.645Z" w:id="817499277">
            <w:rPr>
              <w:rFonts w:ascii="Calibri" w:hAnsi="Calibri" w:eastAsia="Calibri" w:cs="Calibri"/>
              <w:noProof w:val="0"/>
              <w:sz w:val="22"/>
              <w:szCs w:val="22"/>
              <w:lang w:val="sk-SK"/>
            </w:rPr>
          </w:rPrChange>
        </w:rPr>
        <w:t>Osvetlenie areálu - to sa už rieši v tejto fáze ?</w:t>
      </w:r>
    </w:p>
    <w:p w:rsidRPr="000F11B1" w:rsidR="001431A6" w:rsidP="008D44E6" w:rsidRDefault="001431A6" w14:paraId="544FB61C" w14:textId="69243049">
      <w:pPr>
        <w:jc w:val="left"/>
        <w:rPr>
          <w:rFonts w:ascii="Arial Narrow" w:hAnsi="Arial Narrow"/>
        </w:rPr>
      </w:pPr>
    </w:p>
    <w:p w:rsidR="56C5BCEF" w:rsidP="56C5BCEF" w:rsidRDefault="56C5BCEF" w14:paraId="2338BFE8" w14:textId="7A1657A1">
      <w:pPr>
        <w:jc w:val="left"/>
        <w:rPr>
          <w:rFonts w:ascii="Arial Narrow" w:hAnsi="Arial Narrow"/>
        </w:rPr>
      </w:pPr>
    </w:p>
    <w:p w:rsidRPr="00295BAB" w:rsidR="0084227A" w:rsidP="1A2677F5" w:rsidRDefault="00E80BA9" w14:paraId="29B787E2" w14:textId="78CBB475">
      <w:pPr>
        <w:pStyle w:val="Heading2"/>
        <w:numPr>
          <w:ilvl w:val="0"/>
          <w:numId w:val="0"/>
        </w:numPr>
        <w:ind w:left="142" w:hanging="142"/>
        <w:jc w:val="left"/>
        <w:rPr>
          <w:rFonts w:ascii="Arial Narrow" w:hAnsi="Arial Narrow"/>
          <w:sz w:val="22"/>
          <w:szCs w:val="22"/>
        </w:rPr>
      </w:pPr>
      <w:bookmarkStart w:name="_Toc181781097" w:id="164"/>
      <w:r w:rsidRPr="1A2677F5">
        <w:rPr>
          <w:rFonts w:ascii="Arial Narrow" w:hAnsi="Arial Narrow"/>
          <w:sz w:val="22"/>
          <w:szCs w:val="22"/>
        </w:rPr>
        <w:t>Stavebno-technické</w:t>
      </w:r>
      <w:r w:rsidRPr="1A2677F5" w:rsidR="0084227A">
        <w:rPr>
          <w:rFonts w:ascii="Arial Narrow" w:hAnsi="Arial Narrow"/>
          <w:sz w:val="22"/>
          <w:szCs w:val="22"/>
        </w:rPr>
        <w:t xml:space="preserve"> požiadavky</w:t>
      </w:r>
      <w:bookmarkEnd w:id="164"/>
    </w:p>
    <w:p w:rsidRPr="00295BAB" w:rsidR="00E80BA9" w:rsidP="1A2677F5" w:rsidRDefault="00E80BA9" w14:paraId="13525DA1" w14:textId="660A3B0B">
      <w:pPr>
        <w:pStyle w:val="Heading3"/>
        <w:jc w:val="left"/>
        <w:rPr>
          <w:rFonts w:ascii="Arial Narrow" w:hAnsi="Arial Narrow" w:eastAsia="Arial"/>
          <w:sz w:val="18"/>
          <w:szCs w:val="18"/>
        </w:rPr>
      </w:pPr>
      <w:bookmarkStart w:name="_Toc181781098" w:id="165"/>
      <w:r w:rsidRPr="328657B6">
        <w:rPr>
          <w:rFonts w:ascii="Arial Narrow" w:hAnsi="Arial Narrow" w:eastAsia="Arial"/>
          <w:sz w:val="18"/>
          <w:szCs w:val="18"/>
        </w:rPr>
        <w:t xml:space="preserve">Ing. Zuzana Hluzáková, </w:t>
      </w:r>
      <w:r w:rsidRPr="328657B6" w:rsidR="00A33D11">
        <w:rPr>
          <w:rFonts w:ascii="Arial Narrow" w:hAnsi="Arial Narrow" w:eastAsia="Arial"/>
          <w:sz w:val="18"/>
          <w:szCs w:val="18"/>
        </w:rPr>
        <w:t>Sekcia výstavby, Oddelenie stavieb verejných priestorov</w:t>
      </w:r>
      <w:bookmarkEnd w:id="165"/>
    </w:p>
    <w:p w:rsidR="328657B6" w:rsidP="56C5BCEF" w:rsidRDefault="05E8A99B" w14:paraId="0843F0CD" w14:textId="191D4B81">
      <w:pPr>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66Z" w:id="129060121"/>
        </w:rPr>
      </w:pPr>
      <w:r w:rsidRPr="56C5BCEF" w:rsidR="17190E39">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43Z" w:id="2129934161"/>
        </w:rPr>
        <w:t xml:space="preserve">C: </w:t>
      </w:r>
      <w:r w:rsidRPr="56C5BCEF" w:rsidR="17190E39">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44Z" w:id="631361212"/>
        </w:rPr>
        <w:t>Zel</w:t>
      </w:r>
      <w:r w:rsidRPr="56C5BCEF" w:rsidR="17190E39">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44Z" w:id="217255995"/>
        </w:rPr>
        <w:t>: prosím skoordinovať situácie</w:t>
      </w:r>
      <w:r w:rsidRPr="56C5BCEF" w:rsidR="559DB522">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45Z" w:id="1802477475"/>
        </w:rPr>
        <w:t xml:space="preserve"> alebo úprave označen</w:t>
      </w:r>
      <w:r w:rsidRPr="56C5BCEF" w:rsidR="559DB522">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48Z" w:id="882235151"/>
        </w:rPr>
        <w:t>ia</w:t>
      </w:r>
      <w:r w:rsidRPr="56C5BCEF" w:rsidR="559DB522">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49Z" w:id="436689315"/>
        </w:rPr>
        <w:t xml:space="preserve"> v </w:t>
      </w:r>
      <w:r w:rsidRPr="56C5BCEF" w:rsidR="559DB522">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5Z" w:id="596837220"/>
        </w:rPr>
        <w:t>legene</w:t>
      </w:r>
      <w:r w:rsidRPr="56C5BCEF" w:rsidR="559DB522">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52Z" w:id="1459574534"/>
        </w:rPr>
        <w:t>-</w:t>
      </w:r>
      <w:r w:rsidRPr="56C5BCEF" w:rsidR="17190E39">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53Z" w:id="1742838563"/>
        </w:rPr>
        <w:t xml:space="preserve">v </w:t>
      </w:r>
      <w:r w:rsidRPr="56C5BCEF" w:rsidR="17190E39">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54Z" w:id="613494006"/>
        </w:rPr>
        <w:t>de</w:t>
      </w:r>
      <w:r w:rsidRPr="56C5BCEF" w:rsidR="17190E39">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56Z" w:id="2016387694"/>
        </w:rPr>
        <w:t>ndro</w:t>
      </w:r>
      <w:r w:rsidRPr="56C5BCEF" w:rsidR="17190E39">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58Z" w:id="2082779899"/>
        </w:rPr>
        <w:t xml:space="preserve"> prieskume sú označ</w:t>
      </w:r>
      <w:r w:rsidRPr="56C5BCEF" w:rsidR="285C672B">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61Z" w:id="793474308"/>
        </w:rPr>
        <w:t>ené iné stromy na výrub ako v situácií, prosím o kon</w:t>
      </w:r>
      <w:r w:rsidRPr="56C5BCEF" w:rsidR="2D3D7DF3">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63Z" w:id="321504388"/>
        </w:rPr>
        <w:t>t</w:t>
      </w:r>
      <w:r w:rsidRPr="56C5BCEF" w:rsidR="285C672B">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65Z" w:id="761388278"/>
        </w:rPr>
        <w:t>rolu aj v ostatných výkresoch</w:t>
      </w:r>
    </w:p>
    <w:p w:rsidR="72E84A36" w:rsidP="56C5BCEF" w:rsidRDefault="72E84A36" w14:paraId="45378720" w14:textId="2BD2F350">
      <w:pPr>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67Z" w:id="1369608004"/>
        </w:rPr>
      </w:pPr>
      <w:r w:rsidRPr="56C5BCEF" w:rsidR="207BC74B">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67Z" w:id="693233302"/>
        </w:rPr>
        <w:t>D:</w:t>
      </w:r>
    </w:p>
    <w:p w:rsidR="038BEDAF" w:rsidP="56C5BCEF" w:rsidRDefault="038BEDAF" w14:paraId="783CCFB0" w14:textId="6B74B272">
      <w:pPr>
        <w:pStyle w:val="ListParagraph"/>
        <w:numPr>
          <w:ilvl w:val="0"/>
          <w:numId w:val="1"/>
        </w:numPr>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7Z" w:id="1670788014"/>
        </w:rPr>
      </w:pPr>
      <w:r w:rsidRPr="56C5BCEF" w:rsidR="2D6E0165">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68Z" w:id="69461406"/>
        </w:rPr>
        <w:t>Nevidím zakreslené stromy na ktoré podlieha výrubové povolenie</w:t>
      </w:r>
      <w:r w:rsidRPr="56C5BCEF" w:rsidR="0D2CD835">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69Z" w:id="1711810992"/>
        </w:rPr>
        <w:t xml:space="preserve"> 4</w:t>
      </w:r>
      <w:r w:rsidRPr="56C5BCEF" w:rsidR="0D2CD835">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7Z" w:id="268569808"/>
        </w:rPr>
        <w:t>ks</w:t>
      </w:r>
    </w:p>
    <w:p w:rsidR="0825789E" w:rsidP="56C5BCEF" w:rsidRDefault="0825789E" w14:paraId="79B06600" w14:textId="6F1BD6AB">
      <w:pPr>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72Z" w:id="135122588"/>
        </w:rPr>
        <w:pPrChange w:author="Hluzáková Zuzana, Ing." w:date="2024-11-13T13:21:00Z" w:id="183">
          <w:pPr>
            <w:pStyle w:val="ListParagraph"/>
            <w:ind w:left="0"/>
          </w:pPr>
        </w:pPrChange>
      </w:pPr>
      <w:r w:rsidRPr="56C5BCEF" w:rsidR="73233FC5">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71Z" w:id="1565508327"/>
        </w:rPr>
        <w:t>E:</w:t>
      </w:r>
    </w:p>
    <w:p w:rsidR="5662171A" w:rsidP="56C5BCEF" w:rsidRDefault="5662171A" w14:paraId="120ADFAC" w14:textId="098E620F">
      <w:pPr>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82Z" w:id="1779147616"/>
        </w:rPr>
      </w:pPr>
      <w:r w:rsidRPr="56C5BCEF" w:rsidR="02429B95">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72Z" w:id="2073586028"/>
        </w:rPr>
        <w:t xml:space="preserve">E1.1 - </w:t>
      </w:r>
      <w:r w:rsidR="02429B95">
        <w:drawing>
          <wp:inline wp14:editId="7B334E67" wp14:anchorId="698C0ED6">
            <wp:extent cx="3019425" cy="1295400"/>
            <wp:effectExtent l="0" t="0" r="0" b="0"/>
            <wp:docPr id="510755371" name="Picture 510755371" title=""/>
            <wp:cNvGraphicFramePr>
              <a:graphicFrameLocks noChangeAspect="1"/>
            </wp:cNvGraphicFramePr>
            <a:graphic>
              <a:graphicData uri="http://schemas.openxmlformats.org/drawingml/2006/picture">
                <pic:pic>
                  <pic:nvPicPr>
                    <pic:cNvPr id="0" name="Picture 510755371"/>
                    <pic:cNvPicPr/>
                  </pic:nvPicPr>
                  <pic:blipFill>
                    <a:blip r:embed="Ra264d4a6a89e46a9">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3019425" cy="1295400"/>
                    </a:xfrm>
                    <a:prstGeom prst="rect">
                      <a:avLst/>
                    </a:prstGeom>
                  </pic:spPr>
                </pic:pic>
              </a:graphicData>
            </a:graphic>
          </wp:inline>
        </w:drawing>
      </w:r>
      <w:r w:rsidRPr="56C5BCEF" w:rsidR="02429B95">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74Z" w:id="335043607"/>
        </w:rPr>
        <w:t xml:space="preserve"> neviem s</w:t>
      </w:r>
      <w:r w:rsidRPr="56C5BCEF" w:rsidR="0A2D8558">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75Z" w:id="752953904"/>
        </w:rPr>
        <w:t xml:space="preserve">a </w:t>
      </w:r>
      <w:r w:rsidRPr="56C5BCEF" w:rsidR="02429B95">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76Z" w:id="1945125899"/>
        </w:rPr>
        <w:t>zorientovať, k čomu patria tieto kóty, pro</w:t>
      </w:r>
      <w:r w:rsidRPr="56C5BCEF" w:rsidR="02429B95">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76Z" w:id="1483147489"/>
        </w:rPr>
        <w:t xml:space="preserve">sím o </w:t>
      </w:r>
      <w:r w:rsidRPr="56C5BCEF" w:rsidR="02429B95">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77Z" w:id="174276541"/>
        </w:rPr>
        <w:t>posuun</w:t>
      </w:r>
      <w:r w:rsidRPr="56C5BCEF" w:rsidR="02429B95">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78Z" w:id="1218132691"/>
        </w:rPr>
        <w:t xml:space="preserve"> kóty dverí ale</w:t>
      </w:r>
      <w:r w:rsidRPr="56C5BCEF" w:rsidR="1669AEF6">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79Z" w:id="1551842392"/>
        </w:rPr>
        <w:t>b</w:t>
      </w:r>
      <w:r w:rsidRPr="56C5BCEF" w:rsidR="02429B95">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8Z" w:id="853114681"/>
        </w:rPr>
        <w:t xml:space="preserve">o </w:t>
      </w:r>
      <w:r w:rsidRPr="56C5BCEF" w:rsidR="2A89D8F9">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81Z" w:id="1854830849"/>
        </w:rPr>
        <w:t>čo to je</w:t>
      </w:r>
    </w:p>
    <w:p w:rsidR="2E21D1C0" w:rsidP="56C5BCEF" w:rsidRDefault="2E21D1C0" w14:paraId="24EC4CB9" w14:textId="55F51265">
      <w:pPr>
        <w:pStyle w:val="ListParagraph"/>
        <w:numPr>
          <w:ilvl w:val="0"/>
          <w:numId w:val="2"/>
        </w:numPr>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83Z" w:id="1903009537"/>
        </w:rPr>
        <w:pPrChange w:author="Hluzáková Zuzana, Ing." w:date="2024-11-13T12:24:00Z" w:id="193">
          <w:pPr>
            <w:pStyle w:val="ListParagraph"/>
            <w:ind w:left="708"/>
          </w:pPr>
        </w:pPrChange>
      </w:pPr>
      <w:r w:rsidRPr="56C5BCEF" w:rsidR="053F9DB6">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82Z" w:id="358138553"/>
        </w:rPr>
        <w:t xml:space="preserve">Hrúbka </w:t>
      </w:r>
      <w:r w:rsidRPr="56C5BCEF" w:rsidR="053F9DB6">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83Z" w:id="2082271416"/>
        </w:rPr>
        <w:t>extenzívky</w:t>
      </w:r>
      <w:r w:rsidRPr="56C5BCEF" w:rsidR="053F9DB6">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83Z" w:id="201245313"/>
        </w:rPr>
        <w:t xml:space="preserve"> je cca 400mm?</w:t>
      </w:r>
    </w:p>
    <w:p w:rsidR="38023BE5" w:rsidP="56C5BCEF" w:rsidRDefault="38023BE5" w14:paraId="60CA38F2" w14:textId="223D3D1F">
      <w:pPr>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98Z" w:id="1216924462"/>
        </w:rPr>
      </w:pPr>
      <w:r w:rsidRPr="56C5BCEF" w:rsidR="710CCFAB">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84Z" w:id="741609537"/>
        </w:rPr>
        <w:t xml:space="preserve">X: </w:t>
      </w:r>
      <w:r w:rsidRPr="56C5BCEF" w:rsidR="6F6B174C">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84Z" w:id="3637395"/>
        </w:rPr>
        <w:t>Si</w:t>
      </w:r>
      <w:r w:rsidRPr="56C5BCEF" w:rsidR="122972F9">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85Z" w:id="792431065"/>
        </w:rPr>
        <w:t>t</w:t>
      </w:r>
      <w:r w:rsidRPr="56C5BCEF" w:rsidR="122972F9">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85Z" w:id="1893104764"/>
        </w:rPr>
        <w:t>.</w:t>
      </w:r>
      <w:r w:rsidRPr="56C5BCEF" w:rsidR="6F6B174C">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86Z" w:id="1312474592"/>
        </w:rPr>
        <w:t>_</w:t>
      </w:r>
      <w:r w:rsidRPr="56C5BCEF" w:rsidR="6F6B174C">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87Z" w:id="540324893"/>
        </w:rPr>
        <w:t>Dendr</w:t>
      </w:r>
      <w:r w:rsidRPr="56C5BCEF" w:rsidR="6F6B174C">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88Z" w:id="1334878927"/>
        </w:rPr>
        <w:t>o</w:t>
      </w:r>
      <w:r w:rsidRPr="56C5BCEF" w:rsidR="6F6B174C">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89Z" w:id="1442741735"/>
        </w:rPr>
        <w:t xml:space="preserve">- </w:t>
      </w:r>
      <w:r w:rsidRPr="56C5BCEF" w:rsidR="57C8B443">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9Z" w:id="1555190315"/>
        </w:rPr>
        <w:t xml:space="preserve">, </w:t>
      </w:r>
      <w:r w:rsidRPr="56C5BCEF" w:rsidR="57C8B443">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91Z" w:id="907818100"/>
        </w:rPr>
        <w:t>šrafáž</w:t>
      </w:r>
      <w:r w:rsidRPr="56C5BCEF" w:rsidR="57C8B443">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92Z" w:id="1068927053"/>
        </w:rPr>
        <w:t xml:space="preserve"> </w:t>
      </w:r>
      <w:r w:rsidRPr="56C5BCEF" w:rsidR="57C8B443">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94Z" w:id="658109453"/>
        </w:rPr>
        <w:t>stromov podliehajúcich na výrubové konanie úplne nesedí s legendou (</w:t>
      </w:r>
      <w:r w:rsidRPr="56C5BCEF" w:rsidR="11F497EC">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95Z" w:id="2074469685"/>
        </w:rPr>
        <w:t>menej dôležité</w:t>
      </w:r>
      <w:r w:rsidRPr="56C5BCEF" w:rsidR="57C8B443">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97Z" w:id="100863381"/>
        </w:rPr>
        <w:t>)</w:t>
      </w:r>
    </w:p>
    <w:p w:rsidR="7DC80749" w:rsidP="56C5BCEF" w:rsidRDefault="7DC80749" w14:paraId="17C87B83" w14:textId="51C9915E">
      <w:pPr>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98Z" w:id="699274480"/>
        </w:rPr>
      </w:pPr>
    </w:p>
    <w:p w:rsidR="7DC80749" w:rsidP="56C5BCEF" w:rsidRDefault="387EE5B1" w14:paraId="21165E21" w14:textId="04E6A8FD">
      <w:pPr>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6Z" w:id="2112104567"/>
        </w:rPr>
      </w:pPr>
      <w:r w:rsidRPr="56C5BCEF" w:rsidR="641FFF6B">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98Z" w:id="358105176"/>
        </w:rPr>
        <w:t xml:space="preserve">Prosím preveriť tie stromy na </w:t>
      </w:r>
      <w:r w:rsidRPr="56C5BCEF" w:rsidR="641FFF6B">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99Z" w:id="593137381"/>
        </w:rPr>
        <w:t>výrubko</w:t>
      </w:r>
      <w:r w:rsidRPr="56C5BCEF" w:rsidR="641FFF6B">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3:53.599Z" w:id="768393952"/>
        </w:rPr>
        <w:t>, inak nič zásadne som si nevšimla.</w:t>
      </w:r>
    </w:p>
    <w:p w:rsidRPr="00295BAB" w:rsidR="00A14977" w:rsidP="1A2677F5" w:rsidRDefault="00570352" w14:paraId="30A2EDC0" w14:textId="1DB4A833">
      <w:pPr>
        <w:pStyle w:val="Heading2"/>
        <w:numPr>
          <w:ilvl w:val="0"/>
          <w:numId w:val="0"/>
        </w:numPr>
        <w:ind w:left="284" w:hanging="284"/>
        <w:jc w:val="left"/>
        <w:rPr>
          <w:rFonts w:ascii="Arial Narrow" w:hAnsi="Arial Narrow"/>
          <w:sz w:val="22"/>
          <w:szCs w:val="22"/>
        </w:rPr>
      </w:pPr>
      <w:bookmarkStart w:name="_Toc181781099" w:id="205"/>
      <w:r w:rsidRPr="1A2677F5">
        <w:rPr>
          <w:rFonts w:ascii="Arial Narrow" w:hAnsi="Arial Narrow"/>
          <w:sz w:val="22"/>
          <w:szCs w:val="22"/>
        </w:rPr>
        <w:t>Externé financovanie</w:t>
      </w:r>
      <w:bookmarkEnd w:id="205"/>
    </w:p>
    <w:p w:rsidRPr="00295BAB" w:rsidR="00381278" w:rsidP="008D44E6" w:rsidRDefault="00FE5B0F" w14:paraId="7599F14F" w14:textId="627C78BE">
      <w:pPr>
        <w:pStyle w:val="Heading3"/>
        <w:jc w:val="left"/>
        <w:rPr>
          <w:rFonts w:ascii="Arial Narrow" w:hAnsi="Arial Narrow"/>
          <w:sz w:val="18"/>
          <w:szCs w:val="18"/>
        </w:rPr>
      </w:pPr>
      <w:bookmarkStart w:name="_Toc181781100" w:id="207"/>
      <w:r w:rsidRPr="56C5BCEF" w:rsidR="61940FE6">
        <w:rPr>
          <w:rFonts w:ascii="Arial Narrow" w:hAnsi="Arial Narrow"/>
          <w:sz w:val="18"/>
          <w:szCs w:val="18"/>
        </w:rPr>
        <w:t>Ing. Peter Virsík</w:t>
      </w:r>
      <w:r w:rsidRPr="56C5BCEF" w:rsidR="367BBE01">
        <w:rPr>
          <w:rFonts w:ascii="Arial Narrow" w:hAnsi="Arial Narrow"/>
          <w:sz w:val="18"/>
          <w:szCs w:val="18"/>
        </w:rPr>
        <w:t xml:space="preserve"> a Mgr. Michal Šimko</w:t>
      </w:r>
      <w:r w:rsidRPr="56C5BCEF" w:rsidR="61940FE6">
        <w:rPr>
          <w:rFonts w:ascii="Arial Narrow" w:hAnsi="Arial Narrow"/>
          <w:sz w:val="18"/>
          <w:szCs w:val="18"/>
        </w:rPr>
        <w:t>, Oddelenie externého financovania – životné prostredie</w:t>
      </w:r>
      <w:r w:rsidRPr="56C5BCEF" w:rsidR="22A0CD61">
        <w:rPr>
          <w:rFonts w:ascii="Arial Narrow" w:hAnsi="Arial Narrow"/>
          <w:sz w:val="18"/>
          <w:szCs w:val="18"/>
        </w:rPr>
        <w:t xml:space="preserve"> </w:t>
      </w:r>
      <w:bookmarkEnd w:id="207"/>
    </w:p>
    <w:p w:rsidR="7DC80749" w:rsidP="7DC80749" w:rsidRDefault="7DC80749" w14:paraId="3835DBCF" w14:textId="50AB1A49">
      <w:pPr/>
    </w:p>
    <w:p w:rsidR="56FB19B8" w:rsidP="56C5BCEF" w:rsidRDefault="56FB19B8" w14:paraId="7D14F0D1" w14:textId="5BBCE110">
      <w:pPr>
        <w:pStyle w:val="Normal"/>
        <w:suppressLineNumbers w:val="0"/>
        <w:bidi w:val="0"/>
        <w:spacing w:before="0" w:beforeAutospacing="off" w:after="0" w:afterAutospacing="off" w:line="240" w:lineRule="auto"/>
        <w:ind w:left="0" w:right="0"/>
        <w:jc w:val="both"/>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4:08.257Z" w:id="1424782547">
            <w:rPr>
              <w:rFonts w:ascii="Arial Narrow" w:hAnsi="Arial Narrow"/>
              <w:sz w:val="18"/>
              <w:szCs w:val="18"/>
            </w:rPr>
          </w:rPrChange>
        </w:rPr>
        <w:pPrChange w:author="Znášiková Kristína, Ing." w:date="2024-11-15T10:04:08.229Z" w:id="211">
          <w:pPr>
            <w:pStyle w:val="Normal"/>
            <w:spacing w:before="0" w:beforeAutospacing="off"/>
          </w:pPr>
        </w:pPrChange>
      </w:pPr>
      <w:r w:rsidRPr="56C5BCEF" w:rsidR="22A0CD61">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4:08.23Z" w:id="1787868753"/>
        </w:rPr>
        <w:t>Za externé</w:t>
      </w:r>
      <w:r w:rsidRPr="56C5BCEF" w:rsidR="22A0CD61">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4:08.23Z" w:id="341963723"/>
        </w:rPr>
        <w:t xml:space="preserve"> financovanie bez pripomienok.</w:t>
      </w:r>
      <w:r w:rsidRPr="56C5BCEF" w:rsidR="7839C23F">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4:08.231Z" w:id="450955995"/>
        </w:rPr>
        <w:t xml:space="preserve"> Platí to, čo sme si </w:t>
      </w:r>
      <w:r w:rsidRPr="56C5BCEF" w:rsidR="6692A522">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4:08.231Z" w:id="1507293878"/>
        </w:rPr>
        <w:t>povedali</w:t>
      </w:r>
      <w:r w:rsidRPr="56C5BCEF" w:rsidR="7839C23F">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4:08.232Z" w:id="814170186"/>
        </w:rPr>
        <w:t xml:space="preserve"> a zhodnotili počas stretnut</w:t>
      </w:r>
      <w:r w:rsidRPr="56C5BCEF" w:rsidR="01809E6B">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4:08.232Z" w:id="234437588"/>
        </w:rPr>
        <w:t>í</w:t>
      </w:r>
      <w:r w:rsidRPr="56C5BCEF" w:rsidR="7839C23F">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4:08.233Z" w:id="66486952"/>
        </w:rPr>
        <w:t xml:space="preserve">, ktoré sa </w:t>
      </w:r>
      <w:r w:rsidRPr="56C5BCEF" w:rsidR="3AE0AC99">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4:08.234Z" w:id="1167076721"/>
        </w:rPr>
        <w:t>u</w:t>
      </w:r>
      <w:r w:rsidRPr="56C5BCEF" w:rsidR="6C0AA9B3">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4:08.234Z" w:id="1932288930"/>
        </w:rPr>
        <w:t>s</w:t>
      </w:r>
      <w:r w:rsidRPr="56C5BCEF" w:rsidR="3AE0AC99">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4:08.235Z" w:id="1270553021"/>
        </w:rPr>
        <w:t>kutočnil</w:t>
      </w:r>
      <w:r w:rsidRPr="56C5BCEF" w:rsidR="70BDA1E5">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4:08.236Z" w:id="104358482"/>
        </w:rPr>
        <w:t>i</w:t>
      </w:r>
      <w:r w:rsidRPr="56C5BCEF" w:rsidR="7839C23F">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4:08.237Z" w:id="1532713755"/>
        </w:rPr>
        <w:t xml:space="preserve"> 06-07/24. Odporúčame pokračovať v súlad</w:t>
      </w:r>
      <w:r w:rsidRPr="56C5BCEF" w:rsidR="783FB9F5">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4:08.238Z" w:id="660002826"/>
        </w:rPr>
        <w:t>e</w:t>
      </w:r>
      <w:r w:rsidRPr="56C5BCEF" w:rsidR="7839C23F">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4:08.24Z" w:id="445955636"/>
        </w:rPr>
        <w:t xml:space="preserve"> s po</w:t>
      </w:r>
      <w:r w:rsidRPr="56C5BCEF" w:rsidR="7839C23F">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4:08.241Z" w:id="532234725"/>
        </w:rPr>
        <w:t>d</w:t>
      </w:r>
      <w:r w:rsidRPr="56C5BCEF" w:rsidR="7839C23F">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4:08.243Z" w:id="234780397"/>
        </w:rPr>
        <w:t>mienkam</w:t>
      </w:r>
      <w:r w:rsidRPr="56C5BCEF" w:rsidR="598FCA44">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4:08.244Z" w:id="532254657"/>
        </w:rPr>
        <w:t>i</w:t>
      </w:r>
      <w:r w:rsidRPr="56C5BCEF" w:rsidR="7839C23F">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4:08.247Z" w:id="1306305433"/>
        </w:rPr>
        <w:t xml:space="preserve"> výzvy </w:t>
      </w:r>
      <w:r w:rsidRPr="56C5BCEF" w:rsidR="7839C23F">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4:08.249Z" w:id="1087718332"/>
        </w:rPr>
        <w:t>2.</w:t>
      </w:r>
      <w:r w:rsidRPr="56C5BCEF" w:rsidR="79B2F1BE">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4:08.25Z" w:id="431293940"/>
        </w:rPr>
        <w:t>7.4. SO</w:t>
      </w:r>
      <w:r w:rsidRPr="56C5BCEF" w:rsidR="64FF0875">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4:08.252Z" w:id="1107612340"/>
        </w:rPr>
        <w:t>-</w:t>
      </w:r>
      <w:r w:rsidRPr="56C5BCEF" w:rsidR="79B2F1BE">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4:08.254Z" w:id="2018810029"/>
        </w:rPr>
        <w:t xml:space="preserve">02 - </w:t>
      </w:r>
      <w:r w:rsidRPr="56C5BCEF" w:rsidR="79B2F1BE">
        <w:rPr>
          <w:rFonts w:ascii="Arial Narrow" w:hAnsi="Arial Narrow" w:eastAsia="Times New Roman" w:cs="Calibri Light" w:asciiTheme="majorAscii" w:hAnsiTheme="majorAscii" w:eastAsiaTheme="minorAscii" w:cstheme="majorAscii"/>
          <w:b w:val="0"/>
          <w:bCs w:val="0"/>
          <w:color w:val="auto"/>
          <w:sz w:val="18"/>
          <w:szCs w:val="18"/>
          <w:u w:val="none"/>
          <w:lang w:eastAsia="sk-SK" w:bidi="ar-SA"/>
          <w:rPrChange w:author="Znášiková Kristína, Ing." w:date="2024-11-15T10:04:08.256Z" w:id="410160551"/>
        </w:rPr>
        <w:t xml:space="preserve">Zhodnotená oprávnenosť. </w:t>
      </w:r>
    </w:p>
    <w:p w:rsidRPr="000F11B1" w:rsidR="004C0A62" w:rsidP="008D44E6" w:rsidRDefault="004C0A62" w14:paraId="7C0ECD0F" w14:textId="53F010FA">
      <w:pPr>
        <w:jc w:val="left"/>
        <w:rPr>
          <w:rFonts w:ascii="Arial Narrow" w:hAnsi="Arial Narrow" w:eastAsiaTheme="majorEastAsia" w:cstheme="majorBidi"/>
          <w:u w:val="single"/>
        </w:rPr>
      </w:pPr>
    </w:p>
    <w:p w:rsidRPr="00295BAB" w:rsidR="5DD2CF7D" w:rsidP="1A2677F5" w:rsidRDefault="5DD2CF7D" w14:paraId="64C00807" w14:textId="0866B71C">
      <w:pPr>
        <w:pStyle w:val="Heading2"/>
        <w:numPr>
          <w:ilvl w:val="0"/>
          <w:numId w:val="0"/>
        </w:numPr>
        <w:ind w:left="284" w:hanging="284"/>
        <w:jc w:val="left"/>
        <w:rPr>
          <w:rFonts w:ascii="Arial Narrow" w:hAnsi="Arial Narrow"/>
          <w:sz w:val="22"/>
          <w:szCs w:val="22"/>
        </w:rPr>
      </w:pPr>
      <w:bookmarkStart w:name="_Toc181781101" w:id="232"/>
      <w:r w:rsidRPr="1A2677F5">
        <w:rPr>
          <w:rFonts w:ascii="Arial Narrow" w:hAnsi="Arial Narrow"/>
          <w:sz w:val="22"/>
          <w:szCs w:val="22"/>
        </w:rPr>
        <w:t>Projektová kancelária - Magistrát</w:t>
      </w:r>
      <w:bookmarkEnd w:id="232"/>
    </w:p>
    <w:p w:rsidRPr="00295BAB" w:rsidR="6B80517B" w:rsidP="008D44E6" w:rsidRDefault="00956433" w14:paraId="7EC16FB2" w14:textId="6595FFC9">
      <w:pPr>
        <w:pStyle w:val="Heading3"/>
        <w:jc w:val="left"/>
        <w:rPr>
          <w:rFonts w:ascii="Arial Narrow" w:hAnsi="Arial Narrow"/>
          <w:sz w:val="18"/>
          <w:szCs w:val="18"/>
        </w:rPr>
      </w:pPr>
      <w:bookmarkStart w:name="_Toc181781102" w:id="233"/>
      <w:r w:rsidRPr="1A2677F5">
        <w:rPr>
          <w:rFonts w:ascii="Arial Narrow" w:hAnsi="Arial Narrow"/>
          <w:sz w:val="18"/>
          <w:szCs w:val="18"/>
        </w:rPr>
        <w:t>Ing. Kristína Znášiková, PK-MAG</w:t>
      </w:r>
      <w:bookmarkEnd w:id="233"/>
    </w:p>
    <w:p w:rsidRPr="000F11B1" w:rsidR="006E7409" w:rsidP="00956433" w:rsidRDefault="79E0E415" w14:paraId="0B7B2FC6" w14:textId="3ED3DACB">
      <w:pPr>
        <w:pStyle w:val="ListParagraph"/>
        <w:ind w:left="284"/>
        <w:jc w:val="left"/>
        <w:rPr>
          <w:ins w:author="Znášiková Kristína, Ing." w:date="2024-11-15T10:21:01.273Z" w16du:dateUtc="2024-11-15T10:21:01.273Z" w:id="527317180"/>
          <w:rFonts w:ascii="Arial Narrow" w:hAnsi="Arial Narrow"/>
        </w:rPr>
      </w:pPr>
    </w:p>
    <w:p w:rsidR="56C5BCEF" w:rsidP="56C5BCEF" w:rsidRDefault="56C5BCEF" w14:paraId="2F3A6169" w14:textId="176D969F">
      <w:pPr>
        <w:pStyle w:val="ListParagraph"/>
        <w:ind w:left="284"/>
        <w:jc w:val="left"/>
        <w:rPr>
          <w:del w:author="Znášiková Kristína, Ing." w:date="2024-11-15T10:20:38.826Z" w16du:dateUtc="2024-11-15T10:20:38.826Z" w:id="1118715430"/>
          <w:rFonts w:ascii="Arial Narrow" w:hAnsi="Arial Narrow"/>
        </w:rPr>
      </w:pPr>
    </w:p>
    <w:p w:rsidR="006E7409" w:rsidP="1A2677F5" w:rsidRDefault="0007044F" w14:paraId="3401D9B6" w14:textId="668C4E8E">
      <w:pPr>
        <w:pStyle w:val="Heading2"/>
        <w:numPr>
          <w:ilvl w:val="0"/>
          <w:numId w:val="0"/>
        </w:numPr>
        <w:ind w:left="284" w:hanging="284"/>
        <w:rPr>
          <w:rFonts w:ascii="Arial Narrow" w:hAnsi="Arial Narrow"/>
          <w:sz w:val="22"/>
          <w:szCs w:val="22"/>
        </w:rPr>
      </w:pPr>
      <w:bookmarkStart w:name="_Toc181781103" w:id="235"/>
      <w:r w:rsidRPr="1A2677F5">
        <w:rPr>
          <w:rFonts w:ascii="Arial Narrow" w:hAnsi="Arial Narrow"/>
          <w:sz w:val="22"/>
          <w:szCs w:val="22"/>
        </w:rPr>
        <w:t>Mestská časť Petržalka</w:t>
      </w:r>
      <w:bookmarkEnd w:id="235"/>
    </w:p>
    <w:p w:rsidRPr="00295BAB" w:rsidR="00266644" w:rsidP="00266644" w:rsidRDefault="00266644" w14:paraId="5873070F" w14:textId="12B493D1">
      <w:pPr>
        <w:pStyle w:val="Heading3"/>
        <w:jc w:val="left"/>
        <w:rPr>
          <w:rFonts w:ascii="Arial Narrow" w:hAnsi="Arial Narrow"/>
          <w:sz w:val="18"/>
          <w:szCs w:val="18"/>
        </w:rPr>
      </w:pPr>
      <w:bookmarkStart w:name="_Toc181781104" w:id="236"/>
      <w:r w:rsidRPr="56C5BCEF" w:rsidR="6CBAD704">
        <w:rPr>
          <w:rFonts w:ascii="Arial Narrow" w:hAnsi="Arial Narrow"/>
          <w:sz w:val="18"/>
          <w:szCs w:val="18"/>
        </w:rPr>
        <w:t xml:space="preserve">Ing. arch. </w:t>
      </w:r>
      <w:r w:rsidRPr="56C5BCEF" w:rsidR="2E947473">
        <w:rPr>
          <w:rFonts w:ascii="Arial Narrow" w:hAnsi="Arial Narrow"/>
          <w:sz w:val="18"/>
          <w:szCs w:val="18"/>
        </w:rPr>
        <w:t>Viktor Kasala, MČ Petržalka, Referát územného rozvoja a GIS</w:t>
      </w:r>
      <w:bookmarkEnd w:id="236"/>
    </w:p>
    <w:p w:rsidRPr="00266644" w:rsidR="00266644" w:rsidP="56C5BCEF" w:rsidRDefault="00266644" w14:paraId="606AB883" w14:textId="3962E15E">
      <w:pPr>
        <w:pStyle w:val="ListParagraph"/>
        <w:numPr>
          <w:ilvl w:val="0"/>
          <w:numId w:val="18"/>
        </w:numPr>
        <w:spacing w:before="0" w:beforeAutospacing="off" w:after="0" w:afterAutospacing="off" w:line="276" w:lineRule="auto"/>
        <w:ind w:left="284" w:right="0" w:hanging="357"/>
        <w:jc w:val="both"/>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pP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 xml:space="preserve">Pripomienka MČ z rokovania dňa 30.04.2024 vo veci zmeny druhovej skladby v rámci výsadby 3 ihličnatých drevín nebola zapracovaná. Navrhovaná skupinová výsadba 3ks </w:t>
      </w: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Cedrus</w:t>
      </w: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 xml:space="preserve"> </w:t>
      </w: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atlantica</w:t>
      </w: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 xml:space="preserve"> nie je pre MČ prijateľná. Nespĺňa požiadavky na pôvodný druh a habitus žiaduci pre vianočný stromček. Pre potreby trvalého vianočného stromčeka je prípustné v návrhu počítať so skupinovou výsadbou 2ks menších jedincov </w:t>
      </w: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Cedrus</w:t>
      </w: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 xml:space="preserve"> </w:t>
      </w: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atlantica</w:t>
      </w: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 xml:space="preserve"> pre zvýšenie diverzity navrhovaného sortimentu v parkovej úprave a jedného samostatne stojaceho jedinca druhu </w:t>
      </w: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Picea</w:t>
      </w: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 xml:space="preserve"> </w:t>
      </w: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abies</w:t>
      </w: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 xml:space="preserve"> výšky aspoň 10m</w:t>
      </w: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 xml:space="preserve">. Je potrebné, aby drevina stála samostatne oddelená od zvyšku skupiny, s väčším rozostupom, pre potreby ozdobovania vianočného stromčeku. Smrek obyčajný je pôvodná drevina, ktorá rastie rýchlo a dosiahne tak požadovaných rozmerov v kratšom čase ako navrhovaný </w:t>
      </w: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Cedrus</w:t>
      </w: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 xml:space="preserve"> </w:t>
      </w: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atlantica</w:t>
      </w: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 Taktiež je smrek významným hostiteľom druhovo bohatého spoločenstva lienok v meste.</w:t>
      </w:r>
    </w:p>
    <w:p w:rsidRPr="00266644" w:rsidR="00266644" w:rsidP="56C5BCEF" w:rsidRDefault="00266644" w14:paraId="2BBEA3E7" w14:textId="383B63DF">
      <w:pPr>
        <w:pStyle w:val="ListParagraph"/>
        <w:numPr>
          <w:ilvl w:val="0"/>
          <w:numId w:val="18"/>
        </w:numPr>
        <w:spacing w:before="0" w:beforeAutospacing="off" w:after="0" w:afterAutospacing="off" w:line="276" w:lineRule="auto"/>
        <w:ind w:left="284" w:right="0" w:hanging="357"/>
        <w:jc w:val="both"/>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pP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Priestor na umiestnenie dočasného stromu (napr. 1.máj) je pre MČ prijateľný.</w:t>
      </w:r>
    </w:p>
    <w:p w:rsidRPr="00266644" w:rsidR="00266644" w:rsidP="56C5BCEF" w:rsidRDefault="00266644" w14:paraId="36514641" w14:textId="0521FB56">
      <w:pPr>
        <w:pStyle w:val="ListParagraph"/>
        <w:numPr>
          <w:ilvl w:val="0"/>
          <w:numId w:val="18"/>
        </w:numPr>
        <w:spacing w:before="0" w:beforeAutospacing="off" w:after="0" w:afterAutospacing="off" w:line="276" w:lineRule="auto"/>
        <w:ind w:left="284" w:right="0" w:hanging="357"/>
        <w:jc w:val="both"/>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pP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MČ trvá na pojazdnosti vodného prvku SO3.100.3 vzhľadom na potrebu využitia celej plochy počas kultúrnych podujatí.</w:t>
      </w:r>
    </w:p>
    <w:p w:rsidRPr="00266644" w:rsidR="00266644" w:rsidP="56C5BCEF" w:rsidRDefault="00266644" w14:paraId="1143E483" w14:textId="2E0E6E1B">
      <w:pPr>
        <w:pStyle w:val="ListParagraph"/>
        <w:numPr>
          <w:ilvl w:val="0"/>
          <w:numId w:val="18"/>
        </w:numPr>
        <w:spacing w:before="0" w:beforeAutospacing="off" w:after="0" w:afterAutospacing="off" w:line="276" w:lineRule="auto"/>
        <w:ind w:left="284" w:right="0" w:hanging="357"/>
        <w:jc w:val="both"/>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pP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MČ trvá na pripomienke voľby vhodnej svietivosti verejného osvetlenia v rámci jednotlivých funkčných plôch námestia s ohľadom na blízkosť bytových domov a prírodného prostredia.</w:t>
      </w:r>
    </w:p>
    <w:p w:rsidRPr="00266644" w:rsidR="00266644" w:rsidP="56C5BCEF" w:rsidRDefault="00266644" w14:paraId="723402BC" w14:textId="5590A884">
      <w:pPr>
        <w:pStyle w:val="ListParagraph"/>
        <w:numPr>
          <w:ilvl w:val="0"/>
          <w:numId w:val="18"/>
        </w:numPr>
        <w:spacing w:before="0" w:beforeAutospacing="off" w:after="0" w:afterAutospacing="off" w:line="276" w:lineRule="auto"/>
        <w:ind w:left="284" w:right="0" w:hanging="357"/>
        <w:jc w:val="both"/>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pP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Na základe projektovej dokumentácie bude vlastníkom a prevádzkovateľom Námestia republiky Hlavné mesto SR BA, s čím MČ súhlasí.</w:t>
      </w:r>
    </w:p>
    <w:p w:rsidRPr="00266644" w:rsidR="00266644" w:rsidP="56C5BCEF" w:rsidRDefault="00266644" w14:paraId="3831D518" w14:textId="1FF798EE">
      <w:pPr>
        <w:spacing w:before="120" w:beforeAutospacing="off" w:after="120" w:afterAutospacing="off" w:line="276" w:lineRule="auto"/>
        <w:ind w:left="-73" w:right="0"/>
        <w:jc w:val="both"/>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pP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Naďalej  trváme na požiadavkách MČ Bratislava-Petržalka zo dňa 08.04.2024:</w:t>
      </w:r>
    </w:p>
    <w:p w:rsidRPr="00266644" w:rsidR="00266644" w:rsidP="56C5BCEF" w:rsidRDefault="00266644" w14:paraId="486102D1" w14:textId="14F30531">
      <w:pPr>
        <w:pStyle w:val="ListParagraph"/>
        <w:numPr>
          <w:ilvl w:val="0"/>
          <w:numId w:val="18"/>
        </w:numPr>
        <w:spacing w:before="0" w:beforeAutospacing="off" w:after="0" w:afterAutospacing="off" w:line="276" w:lineRule="auto"/>
        <w:ind w:left="284" w:right="0" w:hanging="357"/>
        <w:jc w:val="both"/>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pP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V zmysle územnoplánovacieho podkladu UŠ Riešenie centrálnej rozvojovej osi Petržalky (6/2022) pre účely obstarania  zmien a doplnkov územného plánu a jednotlivých územných plánov zón, žiadame uvažovať s rezervou pre lávku cez Chorvátske rameno vyúsťujúcu v predpolí OD Kaufland a tomuto riešeniu prispôsobiť aj vedenia peších a cyklistických trás.</w:t>
      </w:r>
    </w:p>
    <w:p w:rsidRPr="00266644" w:rsidR="00266644" w:rsidP="56C5BCEF" w:rsidRDefault="00266644" w14:paraId="59BDEFA1" w14:textId="352E84F5">
      <w:pPr>
        <w:pStyle w:val="ListParagraph"/>
        <w:numPr>
          <w:ilvl w:val="0"/>
          <w:numId w:val="18"/>
        </w:numPr>
        <w:spacing w:before="0" w:beforeAutospacing="off" w:after="0" w:afterAutospacing="off" w:line="276" w:lineRule="auto"/>
        <w:ind w:left="284" w:right="0" w:hanging="357"/>
        <w:jc w:val="both"/>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pP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 xml:space="preserve">Odporúčame úpravu okolia pamätníka prekonzultovať s jeho autorom. Pamätník bol pôvodne koncipovaný v orientácii na juh, pričom súčasný návrh námestia vytvára hlavný nástup na vyvýšené plató pamätníka z východu – od námestia. </w:t>
      </w:r>
    </w:p>
    <w:p w:rsidRPr="00266644" w:rsidR="00266644" w:rsidP="56C5BCEF" w:rsidRDefault="00266644" w14:paraId="152FECF7" w14:textId="05B095E3">
      <w:pPr>
        <w:spacing w:before="0" w:beforeAutospacing="off" w:after="60" w:afterAutospacing="off" w:line="276" w:lineRule="auto"/>
        <w:ind w:left="284" w:right="0"/>
        <w:jc w:val="both"/>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pP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Nemáme poznatky čo všetko bolo súčasťou autorského návrhu pamätníka, preto odporúčame prekonzultovať návrh s autorom pamätníka, resp. s dedičom autorských práv.</w:t>
      </w:r>
    </w:p>
    <w:p w:rsidRPr="00266644" w:rsidR="00266644" w:rsidP="56C5BCEF" w:rsidRDefault="00266644" w14:paraId="31E61F7B" w14:textId="0FA5F9F8">
      <w:pPr>
        <w:pStyle w:val="ListParagraph"/>
        <w:numPr>
          <w:ilvl w:val="0"/>
          <w:numId w:val="18"/>
        </w:numPr>
        <w:spacing w:before="0" w:beforeAutospacing="off" w:after="0" w:afterAutospacing="off" w:line="276" w:lineRule="auto"/>
        <w:ind w:left="284" w:right="0" w:hanging="357"/>
        <w:jc w:val="both"/>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pP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 xml:space="preserve">Požadujeme doplniť návrh </w:t>
      </w: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etapizácie</w:t>
      </w: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 xml:space="preserve"> realizácie projektu revitalizácie Námestia republiky. Predpokladáme, že revitalizácia celého územia neprebehne naraz.</w:t>
      </w:r>
    </w:p>
    <w:p w:rsidRPr="00266644" w:rsidR="00266644" w:rsidP="56C5BCEF" w:rsidRDefault="00266644" w14:paraId="35C1F282" w14:textId="5C676530">
      <w:pPr>
        <w:pStyle w:val="ListParagraph"/>
        <w:numPr>
          <w:ilvl w:val="0"/>
          <w:numId w:val="18"/>
        </w:numPr>
        <w:spacing w:before="0" w:beforeAutospacing="off" w:after="0" w:afterAutospacing="off" w:line="276" w:lineRule="auto"/>
        <w:ind w:left="284" w:right="0" w:hanging="360"/>
        <w:jc w:val="both"/>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pP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Upozorňujeme na nezrovnalosť pri náhradnej výsadbe (ELE) a navrhovanej výsadbe: v rámci výkresu sa pri náhradnej výsadbe (ELE) uvádza v legende spolu 126 ks drevín a pri navrhovanej výsadbe 115 ks. V textovej časti v rámci bilančnej tabuľky pri náhradnej výsadbe (ELE) sa uvádza 115 ks drevín a v rámci navrhovanej výsadby sa uvádza 126 ks. Prosíme zosúladiť.</w:t>
      </w:r>
    </w:p>
    <w:p w:rsidRPr="00266644" w:rsidR="00266644" w:rsidP="56C5BCEF" w:rsidRDefault="00266644" w14:paraId="3F085427" w14:textId="730D8486">
      <w:pPr>
        <w:pStyle w:val="ListParagraph"/>
        <w:numPr>
          <w:ilvl w:val="0"/>
          <w:numId w:val="18"/>
        </w:numPr>
        <w:spacing w:before="0" w:beforeAutospacing="off" w:after="0" w:afterAutospacing="off" w:line="276" w:lineRule="auto"/>
        <w:ind w:left="284" w:right="0" w:hanging="360"/>
        <w:jc w:val="both"/>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pP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 xml:space="preserve">V rámci návrhu kiosku absentuje miesto na zberné nádoby na ZKO a vytriedené zložky KO, ktoré by malo byť súčasťou stavby. Žiadame o vzájomnú koordináciu s DPB </w:t>
      </w: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a.s</w:t>
      </w: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 ktorý má v súčasnosti umiestnený kontajner na odpad v tesnej blízkosti zastávky.</w:t>
      </w:r>
    </w:p>
    <w:p w:rsidRPr="00266644" w:rsidR="00266644" w:rsidP="56C5BCEF" w:rsidRDefault="00266644" w14:paraId="5CA97145" w14:textId="5A63BD34">
      <w:pPr>
        <w:pStyle w:val="ListParagraph"/>
        <w:numPr>
          <w:ilvl w:val="0"/>
          <w:numId w:val="18"/>
        </w:numPr>
        <w:spacing w:before="0" w:beforeAutospacing="off" w:after="0" w:afterAutospacing="off" w:line="276" w:lineRule="auto"/>
        <w:ind w:left="284" w:right="0" w:hanging="357"/>
        <w:jc w:val="both"/>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pP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 xml:space="preserve">Žiadame vybudovať niky/zálivy v mieste zastávok verejnej hromadnej dopravy (ďalej len „VHD“) z dôvodu možných </w:t>
      </w: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kongescií</w:t>
      </w: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 xml:space="preserve"> spôsobených stojacimi vozidlami VHD.</w:t>
      </w:r>
    </w:p>
    <w:p w:rsidRPr="00266644" w:rsidR="00266644" w:rsidP="56C5BCEF" w:rsidRDefault="00266644" w14:paraId="60EAFEE1" w14:textId="099EC90A">
      <w:pPr>
        <w:pStyle w:val="ListParagraph"/>
        <w:numPr>
          <w:ilvl w:val="0"/>
          <w:numId w:val="18"/>
        </w:numPr>
        <w:spacing w:before="0" w:beforeAutospacing="off" w:after="0" w:afterAutospacing="off" w:line="276" w:lineRule="auto"/>
        <w:ind w:left="284" w:right="0" w:hanging="357"/>
        <w:jc w:val="both"/>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pP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V prípade zásobovania Námestia Republiky je potrebné v ďalšom stupni doriešiť kritické/kolízne miesta križovaní vozidlami zásobovania, cyklistickej a pešej dopravy.</w:t>
      </w:r>
    </w:p>
    <w:p w:rsidRPr="00266644" w:rsidR="00266644" w:rsidP="56C5BCEF" w:rsidRDefault="00266644" w14:paraId="1B270ED0" w14:textId="110B23D2">
      <w:pPr>
        <w:pStyle w:val="ListParagraph"/>
        <w:numPr>
          <w:ilvl w:val="0"/>
          <w:numId w:val="18"/>
        </w:numPr>
        <w:spacing w:before="0" w:beforeAutospacing="off" w:after="0" w:afterAutospacing="off" w:line="276" w:lineRule="auto"/>
        <w:ind w:left="284" w:right="0" w:hanging="357"/>
        <w:jc w:val="both"/>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pP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Vybudovaním stravovacieho zariadenia a kiosku dochádza k zmene užívania Námestia Republiky, je z toho dôvodu potrebné výpočtom pre nároky na statickú dopravu podložiť potreby pre zamestnancov a návštevníkov týchto zariadení, podľa STN 73 6110:2024:</w:t>
      </w:r>
    </w:p>
    <w:p w:rsidRPr="00266644" w:rsidR="00266644" w:rsidP="56C5BCEF" w:rsidRDefault="00266644" w14:paraId="7DE1DCD7" w14:textId="5D92B7F1">
      <w:pPr>
        <w:pStyle w:val="ListParagraph"/>
        <w:numPr>
          <w:ilvl w:val="0"/>
          <w:numId w:val="18"/>
        </w:numPr>
        <w:spacing w:before="0" w:beforeAutospacing="off" w:after="0" w:afterAutospacing="off" w:line="276" w:lineRule="auto"/>
        <w:ind w:left="284" w:right="0" w:hanging="357"/>
        <w:jc w:val="both"/>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pP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v zmysle článku 16.3.1 „Parkoviská sa umiestňujú v miestach možných zdrojov a cieľov prepravy: v obytných zónach pri administratívnych a výrobných zariadeniach, zariadeniach občianskej vybavenosti, dopravných, obchodných, rekreačných zariadeniach a pod. O ich umiestnení treba rozhodnúť výhľadovo v časovom horizonte minimálne 20 rokov. Môžu sa navrhovať aj po etapách v prípadoch, ak ide o etapovitú výstavbu základných objektov.“.</w:t>
      </w:r>
    </w:p>
    <w:p w:rsidRPr="00266644" w:rsidR="00266644" w:rsidP="56C5BCEF" w:rsidRDefault="00266644" w14:paraId="7E0E6ACC" w14:textId="1A34FB31">
      <w:pPr>
        <w:pStyle w:val="ListParagraph"/>
        <w:numPr>
          <w:ilvl w:val="0"/>
          <w:numId w:val="18"/>
        </w:numPr>
        <w:spacing w:before="0" w:beforeAutospacing="off" w:after="0" w:afterAutospacing="off" w:line="276" w:lineRule="auto"/>
        <w:ind w:left="284" w:right="0" w:hanging="357"/>
        <w:jc w:val="both"/>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pP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v zmysle článku 16.3.10 „Akákoľvek nadstavba, dostavba, prístavba objektu pri zmene jeho úžitkovej plochy alebo zmena užívania objektu či časti tohto objektu vyžaduje spracovanie nového výpočtu statickej dopravy pre celý objekt, či priemyselný areál v súlade s touto STN. Výpočtom určené nároky na statickú dopravu musia byť zabezpečené na spevnených plochách vo vlastníctve investora.“.</w:t>
      </w:r>
    </w:p>
    <w:p w:rsidRPr="00266644" w:rsidR="00266644" w:rsidP="56C5BCEF" w:rsidRDefault="00266644" w14:paraId="398A1D42" w14:textId="3F421FB0">
      <w:pPr>
        <w:pStyle w:val="ListParagraph"/>
        <w:numPr>
          <w:ilvl w:val="0"/>
          <w:numId w:val="18"/>
        </w:numPr>
        <w:spacing w:before="0" w:beforeAutospacing="off" w:after="0" w:afterAutospacing="off" w:line="276" w:lineRule="auto"/>
        <w:ind w:left="284" w:right="0" w:hanging="357"/>
        <w:jc w:val="both"/>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pP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 xml:space="preserve">Navrhujeme zmeniť umiestnenie nového </w:t>
      </w: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skateparku</w:t>
      </w: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 xml:space="preserve"> na Námestí Republiky tak, ako je v dnešnej dobe situované, po presunutí </w:t>
      </w: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skateparku</w:t>
      </w: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 xml:space="preserve"> priamo do námestia môže dôjsť k zvýšenej miere kolízií voľne pohybujúcich sa detí a športovcov užívajúcich </w:t>
      </w: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skatepark</w:t>
      </w: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 xml:space="preserve"> (korčuliari, jazdi BMX, skateboard). </w:t>
      </w:r>
    </w:p>
    <w:p w:rsidRPr="00266644" w:rsidR="00266644" w:rsidP="56C5BCEF" w:rsidRDefault="00266644" w14:paraId="183BD249" w14:textId="3DA2D89D">
      <w:pPr>
        <w:spacing w:before="120" w:beforeAutospacing="off" w:after="120" w:afterAutospacing="off" w:line="276" w:lineRule="auto"/>
        <w:ind w:left="284" w:right="0"/>
        <w:jc w:val="both"/>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pP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 xml:space="preserve">V prípade, že nebude možné ponechanie </w:t>
      </w: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skateparku</w:t>
      </w: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 xml:space="preserve"> v jeho súčasnom priestore, v ďalších stupňoch požadujeme farebne odlíšiť plochy, resp. kolízne body stretu chodcov a športovcov označiť pomocou dopravných značiek alebo informačných tabúľ.</w:t>
      </w:r>
    </w:p>
    <w:p w:rsidRPr="00266644" w:rsidR="00266644" w:rsidP="56C5BCEF" w:rsidRDefault="00266644" w14:paraId="0509401F" w14:textId="01DCECAE">
      <w:pPr>
        <w:pStyle w:val="ListParagraph"/>
        <w:numPr>
          <w:ilvl w:val="0"/>
          <w:numId w:val="18"/>
        </w:numPr>
        <w:spacing w:before="0" w:beforeAutospacing="off" w:after="0" w:afterAutospacing="off" w:line="276" w:lineRule="auto"/>
        <w:ind w:left="284" w:right="0" w:hanging="357"/>
        <w:jc w:val="both"/>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pPr>
      <w:r w:rsidRPr="56C5BCEF" w:rsidR="1F8B8F87">
        <w:rPr>
          <w:rFonts w:ascii="Arial Narrow" w:hAnsi="Arial Narrow" w:eastAsia="Times New Roman" w:cs="Calibri Light" w:asciiTheme="majorAscii" w:hAnsiTheme="majorAscii" w:eastAsiaTheme="minorAscii" w:cstheme="majorAscii"/>
          <w:b w:val="0"/>
          <w:bCs w:val="0"/>
          <w:noProof w:val="0"/>
          <w:color w:val="auto"/>
          <w:sz w:val="18"/>
          <w:szCs w:val="18"/>
          <w:u w:val="none"/>
          <w:lang w:val="sk-SK" w:eastAsia="sk-SK" w:bidi="ar-SA"/>
        </w:rPr>
        <w:t>V prípade budúcich stavebných prác aj na miestnych cestách III. a IV. triedy a účelových cestách v Mestskej časti Bratislava-Petržalka je potrebné požiadať príslušný CSO o povolenie na zvláštne užívanie podľa § 8 zákona č. 135/1961 a pozemných komunikáciách (cestný zákon) v znení neskorších predpisov.</w:t>
      </w:r>
    </w:p>
    <w:p w:rsidRPr="00266644" w:rsidR="00266644" w:rsidP="328657B6" w:rsidRDefault="00266644" w14:paraId="38F98BC0" w14:textId="53F80F93"/>
    <w:sectPr w:rsidRPr="00266644" w:rsidR="00266644" w:rsidSect="00DF706A">
      <w:headerReference w:type="default" r:id="rId15"/>
      <w:pgSz w:w="11906" w:h="16838" w:orient="portrait"/>
      <w:pgMar w:top="1417" w:right="1417"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C4E68" w:rsidP="00E16273" w:rsidRDefault="000C4E68" w14:paraId="674EB123" w14:textId="77777777">
      <w:r>
        <w:separator/>
      </w:r>
    </w:p>
  </w:endnote>
  <w:endnote w:type="continuationSeparator" w:id="0">
    <w:p w:rsidR="000C4E68" w:rsidP="00E16273" w:rsidRDefault="000C4E68" w14:paraId="6752CC62" w14:textId="77777777">
      <w:r>
        <w:continuationSeparator/>
      </w:r>
    </w:p>
  </w:endnote>
  <w:endnote w:type="continuationNotice" w:id="1">
    <w:p w:rsidR="000C4E68" w:rsidRDefault="000C4E68" w14:paraId="00128638"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quot;Arial Narrow&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aktum Medium">
    <w:altName w:val="Calibri"/>
    <w:panose1 w:val="00000000000000000000"/>
    <w:charset w:val="00"/>
    <w:family w:val="swiss"/>
    <w:notTrueType/>
    <w:pitch w:val="variable"/>
    <w:sig w:usb0="00000007" w:usb1="00000023" w:usb2="00000000" w:usb3="00000000" w:csb0="00000093" w:csb1="00000000"/>
  </w:font>
  <w:font w:name="Yu Gothic Light">
    <w:altName w:val="游ゴシック Light"/>
    <w:panose1 w:val="020B0300000000000000"/>
    <w:charset w:val="80"/>
    <w:family w:val="swiss"/>
    <w:pitch w:val="variable"/>
    <w:sig w:usb0="E00002FF" w:usb1="2AC7FDFF" w:usb2="00000016" w:usb3="00000000" w:csb0="0002009F" w:csb1="00000000"/>
  </w:font>
  <w:font w:name="Faktum SemiBold">
    <w:altName w:val="Calibri"/>
    <w:panose1 w:val="00000000000000000000"/>
    <w:charset w:val="00"/>
    <w:family w:val="swiss"/>
    <w:notTrueType/>
    <w:pitch w:val="variable"/>
    <w:sig w:usb0="00000007" w:usb1="00000023" w:usb2="00000000" w:usb3="00000000" w:csb0="00000093" w:csb1="00000000"/>
  </w:font>
  <w:font w:name="IBM Plex Sans Text">
    <w:altName w:val="Calibri"/>
    <w:panose1 w:val="00000000000000000000"/>
    <w:charset w:val="00"/>
    <w:family w:val="swiss"/>
    <w:notTrueType/>
    <w:pitch w:val="variable"/>
    <w:sig w:usb0="A00002EF" w:usb1="5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0000000000000000000"/>
    <w:charset w:val="80"/>
    <w:family w:val="roman"/>
    <w:notTrueType/>
    <w:pitch w:val="default"/>
  </w:font>
  <w:font w:name="Inter">
    <w:charset w:val="EE"/>
    <w:family w:val="auto"/>
    <w:pitch w:val="variable"/>
    <w:sig w:usb0="E00002FF" w:usb1="1200A1FF" w:usb2="00000001" w:usb3="00000000" w:csb0="0000019F" w:csb1="00000000"/>
  </w:font>
  <w:font w:name="Arial Narrow">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C4E68" w:rsidP="00E16273" w:rsidRDefault="000C4E68" w14:paraId="0002C906" w14:textId="77777777">
      <w:r>
        <w:separator/>
      </w:r>
    </w:p>
  </w:footnote>
  <w:footnote w:type="continuationSeparator" w:id="0">
    <w:p w:rsidR="000C4E68" w:rsidP="00E16273" w:rsidRDefault="000C4E68" w14:paraId="78704696" w14:textId="77777777">
      <w:r>
        <w:continuationSeparator/>
      </w:r>
    </w:p>
  </w:footnote>
  <w:footnote w:type="continuationNotice" w:id="1">
    <w:p w:rsidR="000C4E68" w:rsidRDefault="000C4E68" w14:paraId="661233F2"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p w:rsidR="00E16273" w:rsidP="00FD07BA" w:rsidRDefault="00702323" w14:paraId="56C7EA5B" w14:textId="5F84799C">
    <w:pPr>
      <w:pStyle w:val="Header"/>
      <w:jc w:val="left"/>
    </w:pPr>
    <w:r>
      <w:rPr>
        <w:noProof/>
      </w:rPr>
      <mc:AlternateContent>
        <mc:Choice Requires="wps">
          <w:drawing>
            <wp:anchor distT="45720" distB="45720" distL="114300" distR="114300" simplePos="0" relativeHeight="251658240" behindDoc="0" locked="0" layoutInCell="1" allowOverlap="1" wp14:anchorId="783A38E0" wp14:editId="3E3DDB3E">
              <wp:simplePos x="0" y="0"/>
              <wp:positionH relativeFrom="column">
                <wp:posOffset>3088005</wp:posOffset>
              </wp:positionH>
              <wp:positionV relativeFrom="paragraph">
                <wp:posOffset>-167640</wp:posOffset>
              </wp:positionV>
              <wp:extent cx="3218180" cy="1404620"/>
              <wp:effectExtent l="0" t="0" r="1270" b="0"/>
              <wp:wrapSquare wrapText="bothSides"/>
              <wp:docPr id="217" name="Textové pole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8180" cy="1404620"/>
                      </a:xfrm>
                      <a:prstGeom prst="rect">
                        <a:avLst/>
                      </a:prstGeom>
                      <a:solidFill>
                        <a:srgbClr val="FFFFFF"/>
                      </a:solidFill>
                      <a:ln w="9525">
                        <a:noFill/>
                        <a:miter lim="800000"/>
                        <a:headEnd/>
                        <a:tailEnd/>
                      </a:ln>
                    </wps:spPr>
                    <wps:txbx>
                      <w:txbxContent>
                        <w:p w:rsidRPr="00702323" w:rsidR="00702323" w:rsidP="00702323" w:rsidRDefault="00702323" w14:paraId="1E5EEE2F" w14:textId="28A72531">
                          <w:pPr>
                            <w:jc w:val="right"/>
                            <w:rPr>
                              <w:sz w:val="16"/>
                              <w:szCs w:val="1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rto="http://schemas.microsoft.com/office/word/2006/arto" xmlns:a="http://schemas.openxmlformats.org/drawingml/2006/main">
          <w:pict>
            <v:shapetype id="_x0000_t202" coordsize="21600,21600" o:spt="202" path="m,l,21600r21600,l21600,xe" w14:anchorId="783A38E0">
              <v:stroke joinstyle="miter"/>
              <v:path gradientshapeok="t" o:connecttype="rect"/>
            </v:shapetype>
            <v:shape id="Textové pole 217" style="position:absolute;margin-left:243.15pt;margin-top:-13.2pt;width:253.4pt;height:110.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">
              <v:textbox style="mso-fit-shape-to-text:t">
                <w:txbxContent>
                  <w:p w:rsidRPr="00702323" w:rsidR="00702323" w:rsidP="00702323" w:rsidRDefault="00702323" w14:paraId="1E5EEE2F" w14:textId="28A72531">
                    <w:pPr>
                      <w:jc w:val="right"/>
                      <w:rPr>
                        <w:sz w:val="16"/>
                        <w:szCs w:val="16"/>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17">
    <w:nsid w:val="2819988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4cecab1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10790903"/>
    <w:multiLevelType w:val="hybridMultilevel"/>
    <w:tmpl w:val="9DD8DC28"/>
    <w:lvl w:ilvl="0" w:tplc="758AC574">
      <w:start w:val="1"/>
      <w:numFmt w:val="bullet"/>
      <w:lvlText w:val="-"/>
      <w:lvlJc w:val="left"/>
      <w:pPr>
        <w:ind w:left="720" w:hanging="360"/>
      </w:pPr>
      <w:rPr>
        <w:rFonts w:hint="default" w:ascii="Calibri" w:hAnsi="Calibri"/>
      </w:rPr>
    </w:lvl>
    <w:lvl w:ilvl="1" w:tplc="990003E8">
      <w:start w:val="1"/>
      <w:numFmt w:val="bullet"/>
      <w:lvlText w:val="o"/>
      <w:lvlJc w:val="left"/>
      <w:pPr>
        <w:ind w:left="1440" w:hanging="360"/>
      </w:pPr>
      <w:rPr>
        <w:rFonts w:hint="default" w:ascii="Courier New" w:hAnsi="Courier New"/>
      </w:rPr>
    </w:lvl>
    <w:lvl w:ilvl="2" w:tplc="3F2E2D6C">
      <w:start w:val="1"/>
      <w:numFmt w:val="bullet"/>
      <w:lvlText w:val=""/>
      <w:lvlJc w:val="left"/>
      <w:pPr>
        <w:ind w:left="2160" w:hanging="360"/>
      </w:pPr>
      <w:rPr>
        <w:rFonts w:hint="default" w:ascii="Wingdings" w:hAnsi="Wingdings"/>
      </w:rPr>
    </w:lvl>
    <w:lvl w:ilvl="3" w:tplc="1532A488">
      <w:start w:val="1"/>
      <w:numFmt w:val="bullet"/>
      <w:lvlText w:val=""/>
      <w:lvlJc w:val="left"/>
      <w:pPr>
        <w:ind w:left="2880" w:hanging="360"/>
      </w:pPr>
      <w:rPr>
        <w:rFonts w:hint="default" w:ascii="Symbol" w:hAnsi="Symbol"/>
      </w:rPr>
    </w:lvl>
    <w:lvl w:ilvl="4" w:tplc="7570E95C">
      <w:start w:val="1"/>
      <w:numFmt w:val="bullet"/>
      <w:lvlText w:val="o"/>
      <w:lvlJc w:val="left"/>
      <w:pPr>
        <w:ind w:left="3600" w:hanging="360"/>
      </w:pPr>
      <w:rPr>
        <w:rFonts w:hint="default" w:ascii="Courier New" w:hAnsi="Courier New"/>
      </w:rPr>
    </w:lvl>
    <w:lvl w:ilvl="5" w:tplc="22AA322C">
      <w:start w:val="1"/>
      <w:numFmt w:val="bullet"/>
      <w:lvlText w:val=""/>
      <w:lvlJc w:val="left"/>
      <w:pPr>
        <w:ind w:left="4320" w:hanging="360"/>
      </w:pPr>
      <w:rPr>
        <w:rFonts w:hint="default" w:ascii="Wingdings" w:hAnsi="Wingdings"/>
      </w:rPr>
    </w:lvl>
    <w:lvl w:ilvl="6" w:tplc="478E6A62">
      <w:start w:val="1"/>
      <w:numFmt w:val="bullet"/>
      <w:lvlText w:val=""/>
      <w:lvlJc w:val="left"/>
      <w:pPr>
        <w:ind w:left="5040" w:hanging="360"/>
      </w:pPr>
      <w:rPr>
        <w:rFonts w:hint="default" w:ascii="Symbol" w:hAnsi="Symbol"/>
      </w:rPr>
    </w:lvl>
    <w:lvl w:ilvl="7" w:tplc="D38415CE">
      <w:start w:val="1"/>
      <w:numFmt w:val="bullet"/>
      <w:lvlText w:val="o"/>
      <w:lvlJc w:val="left"/>
      <w:pPr>
        <w:ind w:left="5760" w:hanging="360"/>
      </w:pPr>
      <w:rPr>
        <w:rFonts w:hint="default" w:ascii="Courier New" w:hAnsi="Courier New"/>
      </w:rPr>
    </w:lvl>
    <w:lvl w:ilvl="8" w:tplc="D9B0DDA8">
      <w:start w:val="1"/>
      <w:numFmt w:val="bullet"/>
      <w:lvlText w:val=""/>
      <w:lvlJc w:val="left"/>
      <w:pPr>
        <w:ind w:left="6480" w:hanging="360"/>
      </w:pPr>
      <w:rPr>
        <w:rFonts w:hint="default" w:ascii="Wingdings" w:hAnsi="Wingdings"/>
      </w:rPr>
    </w:lvl>
  </w:abstractNum>
  <w:abstractNum w:abstractNumId="1" w15:restartNumberingAfterBreak="0">
    <w:nsid w:val="10F02A0B"/>
    <w:multiLevelType w:val="hybridMultilevel"/>
    <w:tmpl w:val="FFFFFFFF"/>
    <w:lvl w:ilvl="0" w:tplc="E4CCEA82">
      <w:start w:val="1"/>
      <w:numFmt w:val="bullet"/>
      <w:lvlText w:val="-"/>
      <w:lvlJc w:val="left"/>
      <w:pPr>
        <w:ind w:left="720" w:hanging="360"/>
      </w:pPr>
      <w:rPr>
        <w:rFonts w:hint="default" w:ascii="Aptos" w:hAnsi="Aptos"/>
      </w:rPr>
    </w:lvl>
    <w:lvl w:ilvl="1" w:tplc="37CCEFEA">
      <w:start w:val="1"/>
      <w:numFmt w:val="bullet"/>
      <w:lvlText w:val="o"/>
      <w:lvlJc w:val="left"/>
      <w:pPr>
        <w:ind w:left="1440" w:hanging="360"/>
      </w:pPr>
      <w:rPr>
        <w:rFonts w:hint="default" w:ascii="Courier New" w:hAnsi="Courier New"/>
      </w:rPr>
    </w:lvl>
    <w:lvl w:ilvl="2" w:tplc="9738CDE8">
      <w:start w:val="1"/>
      <w:numFmt w:val="bullet"/>
      <w:lvlText w:val=""/>
      <w:lvlJc w:val="left"/>
      <w:pPr>
        <w:ind w:left="2160" w:hanging="360"/>
      </w:pPr>
      <w:rPr>
        <w:rFonts w:hint="default" w:ascii="Wingdings" w:hAnsi="Wingdings"/>
      </w:rPr>
    </w:lvl>
    <w:lvl w:ilvl="3" w:tplc="F2AE975E">
      <w:start w:val="1"/>
      <w:numFmt w:val="bullet"/>
      <w:lvlText w:val=""/>
      <w:lvlJc w:val="left"/>
      <w:pPr>
        <w:ind w:left="2880" w:hanging="360"/>
      </w:pPr>
      <w:rPr>
        <w:rFonts w:hint="default" w:ascii="Symbol" w:hAnsi="Symbol"/>
      </w:rPr>
    </w:lvl>
    <w:lvl w:ilvl="4" w:tplc="56C4F786">
      <w:start w:val="1"/>
      <w:numFmt w:val="bullet"/>
      <w:lvlText w:val="o"/>
      <w:lvlJc w:val="left"/>
      <w:pPr>
        <w:ind w:left="3600" w:hanging="360"/>
      </w:pPr>
      <w:rPr>
        <w:rFonts w:hint="default" w:ascii="Courier New" w:hAnsi="Courier New"/>
      </w:rPr>
    </w:lvl>
    <w:lvl w:ilvl="5" w:tplc="7C44C7D0">
      <w:start w:val="1"/>
      <w:numFmt w:val="bullet"/>
      <w:lvlText w:val=""/>
      <w:lvlJc w:val="left"/>
      <w:pPr>
        <w:ind w:left="4320" w:hanging="360"/>
      </w:pPr>
      <w:rPr>
        <w:rFonts w:hint="default" w:ascii="Wingdings" w:hAnsi="Wingdings"/>
      </w:rPr>
    </w:lvl>
    <w:lvl w:ilvl="6" w:tplc="0D0259C8">
      <w:start w:val="1"/>
      <w:numFmt w:val="bullet"/>
      <w:lvlText w:val=""/>
      <w:lvlJc w:val="left"/>
      <w:pPr>
        <w:ind w:left="5040" w:hanging="360"/>
      </w:pPr>
      <w:rPr>
        <w:rFonts w:hint="default" w:ascii="Symbol" w:hAnsi="Symbol"/>
      </w:rPr>
    </w:lvl>
    <w:lvl w:ilvl="7" w:tplc="D75A421E">
      <w:start w:val="1"/>
      <w:numFmt w:val="bullet"/>
      <w:lvlText w:val="o"/>
      <w:lvlJc w:val="left"/>
      <w:pPr>
        <w:ind w:left="5760" w:hanging="360"/>
      </w:pPr>
      <w:rPr>
        <w:rFonts w:hint="default" w:ascii="Courier New" w:hAnsi="Courier New"/>
      </w:rPr>
    </w:lvl>
    <w:lvl w:ilvl="8" w:tplc="E654A930">
      <w:start w:val="1"/>
      <w:numFmt w:val="bullet"/>
      <w:lvlText w:val=""/>
      <w:lvlJc w:val="left"/>
      <w:pPr>
        <w:ind w:left="6480" w:hanging="360"/>
      </w:pPr>
      <w:rPr>
        <w:rFonts w:hint="default" w:ascii="Wingdings" w:hAnsi="Wingdings"/>
      </w:rPr>
    </w:lvl>
  </w:abstractNum>
  <w:abstractNum w:abstractNumId="2" w15:restartNumberingAfterBreak="0">
    <w:nsid w:val="140C2CD9"/>
    <w:multiLevelType w:val="hybridMultilevel"/>
    <w:tmpl w:val="FFFFFFFF"/>
    <w:lvl w:ilvl="0" w:tplc="F7B0B8F4">
      <w:start w:val="1"/>
      <w:numFmt w:val="bullet"/>
      <w:lvlText w:val="-"/>
      <w:lvlJc w:val="left"/>
      <w:pPr>
        <w:ind w:left="720" w:hanging="360"/>
      </w:pPr>
      <w:rPr>
        <w:rFonts w:hint="default" w:ascii="Aptos" w:hAnsi="Aptos"/>
      </w:rPr>
    </w:lvl>
    <w:lvl w:ilvl="1" w:tplc="DAAEDF1E">
      <w:start w:val="1"/>
      <w:numFmt w:val="bullet"/>
      <w:lvlText w:val="o"/>
      <w:lvlJc w:val="left"/>
      <w:pPr>
        <w:ind w:left="1440" w:hanging="360"/>
      </w:pPr>
      <w:rPr>
        <w:rFonts w:hint="default" w:ascii="Courier New" w:hAnsi="Courier New"/>
      </w:rPr>
    </w:lvl>
    <w:lvl w:ilvl="2" w:tplc="2D7EBDFC">
      <w:start w:val="1"/>
      <w:numFmt w:val="bullet"/>
      <w:lvlText w:val=""/>
      <w:lvlJc w:val="left"/>
      <w:pPr>
        <w:ind w:left="2160" w:hanging="360"/>
      </w:pPr>
      <w:rPr>
        <w:rFonts w:hint="default" w:ascii="Wingdings" w:hAnsi="Wingdings"/>
      </w:rPr>
    </w:lvl>
    <w:lvl w:ilvl="3" w:tplc="F9B6441C">
      <w:start w:val="1"/>
      <w:numFmt w:val="bullet"/>
      <w:lvlText w:val=""/>
      <w:lvlJc w:val="left"/>
      <w:pPr>
        <w:ind w:left="2880" w:hanging="360"/>
      </w:pPr>
      <w:rPr>
        <w:rFonts w:hint="default" w:ascii="Symbol" w:hAnsi="Symbol"/>
      </w:rPr>
    </w:lvl>
    <w:lvl w:ilvl="4" w:tplc="5FE2E65C">
      <w:start w:val="1"/>
      <w:numFmt w:val="bullet"/>
      <w:lvlText w:val="o"/>
      <w:lvlJc w:val="left"/>
      <w:pPr>
        <w:ind w:left="3600" w:hanging="360"/>
      </w:pPr>
      <w:rPr>
        <w:rFonts w:hint="default" w:ascii="Courier New" w:hAnsi="Courier New"/>
      </w:rPr>
    </w:lvl>
    <w:lvl w:ilvl="5" w:tplc="F2AEA0D6">
      <w:start w:val="1"/>
      <w:numFmt w:val="bullet"/>
      <w:lvlText w:val=""/>
      <w:lvlJc w:val="left"/>
      <w:pPr>
        <w:ind w:left="4320" w:hanging="360"/>
      </w:pPr>
      <w:rPr>
        <w:rFonts w:hint="default" w:ascii="Wingdings" w:hAnsi="Wingdings"/>
      </w:rPr>
    </w:lvl>
    <w:lvl w:ilvl="6" w:tplc="B1A44E46">
      <w:start w:val="1"/>
      <w:numFmt w:val="bullet"/>
      <w:lvlText w:val=""/>
      <w:lvlJc w:val="left"/>
      <w:pPr>
        <w:ind w:left="5040" w:hanging="360"/>
      </w:pPr>
      <w:rPr>
        <w:rFonts w:hint="default" w:ascii="Symbol" w:hAnsi="Symbol"/>
      </w:rPr>
    </w:lvl>
    <w:lvl w:ilvl="7" w:tplc="385CA45E">
      <w:start w:val="1"/>
      <w:numFmt w:val="bullet"/>
      <w:lvlText w:val="o"/>
      <w:lvlJc w:val="left"/>
      <w:pPr>
        <w:ind w:left="5760" w:hanging="360"/>
      </w:pPr>
      <w:rPr>
        <w:rFonts w:hint="default" w:ascii="Courier New" w:hAnsi="Courier New"/>
      </w:rPr>
    </w:lvl>
    <w:lvl w:ilvl="8" w:tplc="2E5E1C62">
      <w:start w:val="1"/>
      <w:numFmt w:val="bullet"/>
      <w:lvlText w:val=""/>
      <w:lvlJc w:val="left"/>
      <w:pPr>
        <w:ind w:left="6480" w:hanging="360"/>
      </w:pPr>
      <w:rPr>
        <w:rFonts w:hint="default" w:ascii="Wingdings" w:hAnsi="Wingdings"/>
      </w:rPr>
    </w:lvl>
  </w:abstractNum>
  <w:abstractNum w:abstractNumId="3" w15:restartNumberingAfterBreak="0">
    <w:nsid w:val="16A53628"/>
    <w:multiLevelType w:val="hybridMultilevel"/>
    <w:tmpl w:val="C8504B4E"/>
    <w:lvl w:ilvl="0" w:tplc="4DE247FC">
      <w:start w:val="1"/>
      <w:numFmt w:val="decimal"/>
      <w:lvlText w:val="%1."/>
      <w:lvlJc w:val="left"/>
      <w:pPr>
        <w:ind w:left="720" w:hanging="360"/>
      </w:pPr>
    </w:lvl>
    <w:lvl w:ilvl="1" w:tplc="E63AD2A8">
      <w:start w:val="1"/>
      <w:numFmt w:val="lowerLetter"/>
      <w:lvlText w:val="%2."/>
      <w:lvlJc w:val="left"/>
      <w:pPr>
        <w:ind w:left="1440" w:hanging="360"/>
      </w:pPr>
    </w:lvl>
    <w:lvl w:ilvl="2" w:tplc="2494849E">
      <w:start w:val="1"/>
      <w:numFmt w:val="lowerRoman"/>
      <w:lvlText w:val="%3."/>
      <w:lvlJc w:val="right"/>
      <w:pPr>
        <w:ind w:left="2160" w:hanging="180"/>
      </w:pPr>
    </w:lvl>
    <w:lvl w:ilvl="3" w:tplc="044646B2">
      <w:start w:val="1"/>
      <w:numFmt w:val="decimal"/>
      <w:lvlText w:val="%4."/>
      <w:lvlJc w:val="left"/>
      <w:pPr>
        <w:ind w:left="2880" w:hanging="360"/>
      </w:pPr>
    </w:lvl>
    <w:lvl w:ilvl="4" w:tplc="9C24AAAA">
      <w:start w:val="1"/>
      <w:numFmt w:val="lowerLetter"/>
      <w:lvlText w:val="%5."/>
      <w:lvlJc w:val="left"/>
      <w:pPr>
        <w:ind w:left="3600" w:hanging="360"/>
      </w:pPr>
    </w:lvl>
    <w:lvl w:ilvl="5" w:tplc="E9AC2EFC">
      <w:start w:val="1"/>
      <w:numFmt w:val="lowerRoman"/>
      <w:lvlText w:val="%6."/>
      <w:lvlJc w:val="right"/>
      <w:pPr>
        <w:ind w:left="4320" w:hanging="180"/>
      </w:pPr>
    </w:lvl>
    <w:lvl w:ilvl="6" w:tplc="F7F89D60">
      <w:start w:val="1"/>
      <w:numFmt w:val="decimal"/>
      <w:lvlText w:val="%7."/>
      <w:lvlJc w:val="left"/>
      <w:pPr>
        <w:ind w:left="5040" w:hanging="360"/>
      </w:pPr>
    </w:lvl>
    <w:lvl w:ilvl="7" w:tplc="F9DE3C90">
      <w:start w:val="1"/>
      <w:numFmt w:val="lowerLetter"/>
      <w:lvlText w:val="%8."/>
      <w:lvlJc w:val="left"/>
      <w:pPr>
        <w:ind w:left="5760" w:hanging="360"/>
      </w:pPr>
    </w:lvl>
    <w:lvl w:ilvl="8" w:tplc="DE561662">
      <w:start w:val="1"/>
      <w:numFmt w:val="lowerRoman"/>
      <w:lvlText w:val="%9."/>
      <w:lvlJc w:val="right"/>
      <w:pPr>
        <w:ind w:left="6480" w:hanging="180"/>
      </w:pPr>
    </w:lvl>
  </w:abstractNum>
  <w:abstractNum w:abstractNumId="4" w15:restartNumberingAfterBreak="0">
    <w:nsid w:val="19E8568E"/>
    <w:multiLevelType w:val="hybridMultilevel"/>
    <w:tmpl w:val="887C6240"/>
    <w:lvl w:ilvl="0" w:tplc="B86A5B20">
      <w:start w:val="1"/>
      <w:numFmt w:val="decimal"/>
      <w:lvlText w:val="%1."/>
      <w:lvlJc w:val="left"/>
      <w:pPr>
        <w:ind w:left="360" w:hanging="360"/>
      </w:pPr>
    </w:lvl>
    <w:lvl w:ilvl="1" w:tplc="6074C2F8">
      <w:start w:val="1"/>
      <w:numFmt w:val="lowerLetter"/>
      <w:lvlText w:val="%2."/>
      <w:lvlJc w:val="left"/>
      <w:pPr>
        <w:ind w:left="1080" w:hanging="360"/>
      </w:pPr>
    </w:lvl>
    <w:lvl w:ilvl="2" w:tplc="58BEE058">
      <w:start w:val="1"/>
      <w:numFmt w:val="lowerRoman"/>
      <w:lvlText w:val="%3."/>
      <w:lvlJc w:val="right"/>
      <w:pPr>
        <w:ind w:left="1800" w:hanging="180"/>
      </w:pPr>
    </w:lvl>
    <w:lvl w:ilvl="3" w:tplc="0B621D64">
      <w:start w:val="1"/>
      <w:numFmt w:val="decimal"/>
      <w:lvlText w:val="%4."/>
      <w:lvlJc w:val="left"/>
      <w:pPr>
        <w:ind w:left="2520" w:hanging="360"/>
      </w:pPr>
    </w:lvl>
    <w:lvl w:ilvl="4" w:tplc="D302B0DE">
      <w:start w:val="1"/>
      <w:numFmt w:val="lowerLetter"/>
      <w:lvlText w:val="%5."/>
      <w:lvlJc w:val="left"/>
      <w:pPr>
        <w:ind w:left="3240" w:hanging="360"/>
      </w:pPr>
    </w:lvl>
    <w:lvl w:ilvl="5" w:tplc="E9086988">
      <w:start w:val="1"/>
      <w:numFmt w:val="lowerRoman"/>
      <w:lvlText w:val="%6."/>
      <w:lvlJc w:val="right"/>
      <w:pPr>
        <w:ind w:left="3960" w:hanging="180"/>
      </w:pPr>
    </w:lvl>
    <w:lvl w:ilvl="6" w:tplc="DE4E17E2">
      <w:start w:val="1"/>
      <w:numFmt w:val="decimal"/>
      <w:lvlText w:val="%7."/>
      <w:lvlJc w:val="left"/>
      <w:pPr>
        <w:ind w:left="4680" w:hanging="360"/>
      </w:pPr>
    </w:lvl>
    <w:lvl w:ilvl="7" w:tplc="87C4E4FE">
      <w:start w:val="1"/>
      <w:numFmt w:val="lowerLetter"/>
      <w:lvlText w:val="%8."/>
      <w:lvlJc w:val="left"/>
      <w:pPr>
        <w:ind w:left="5400" w:hanging="360"/>
      </w:pPr>
    </w:lvl>
    <w:lvl w:ilvl="8" w:tplc="9064B2EC">
      <w:start w:val="1"/>
      <w:numFmt w:val="lowerRoman"/>
      <w:lvlText w:val="%9."/>
      <w:lvlJc w:val="right"/>
      <w:pPr>
        <w:ind w:left="6120" w:hanging="180"/>
      </w:pPr>
    </w:lvl>
  </w:abstractNum>
  <w:abstractNum w:abstractNumId="5" w15:restartNumberingAfterBreak="0">
    <w:nsid w:val="1E71C172"/>
    <w:multiLevelType w:val="hybridMultilevel"/>
    <w:tmpl w:val="FFFFFFFF"/>
    <w:lvl w:ilvl="0" w:tplc="14CC2F90">
      <w:start w:val="1"/>
      <w:numFmt w:val="bullet"/>
      <w:lvlText w:val="-"/>
      <w:lvlJc w:val="left"/>
      <w:pPr>
        <w:ind w:left="720" w:hanging="360"/>
      </w:pPr>
      <w:rPr>
        <w:rFonts w:hint="default" w:ascii="Aptos" w:hAnsi="Aptos"/>
      </w:rPr>
    </w:lvl>
    <w:lvl w:ilvl="1" w:tplc="06A4358E">
      <w:start w:val="1"/>
      <w:numFmt w:val="bullet"/>
      <w:lvlText w:val="o"/>
      <w:lvlJc w:val="left"/>
      <w:pPr>
        <w:ind w:left="1440" w:hanging="360"/>
      </w:pPr>
      <w:rPr>
        <w:rFonts w:hint="default" w:ascii="Courier New" w:hAnsi="Courier New"/>
      </w:rPr>
    </w:lvl>
    <w:lvl w:ilvl="2" w:tplc="0CD4A1B0">
      <w:start w:val="1"/>
      <w:numFmt w:val="bullet"/>
      <w:lvlText w:val=""/>
      <w:lvlJc w:val="left"/>
      <w:pPr>
        <w:ind w:left="2160" w:hanging="360"/>
      </w:pPr>
      <w:rPr>
        <w:rFonts w:hint="default" w:ascii="Wingdings" w:hAnsi="Wingdings"/>
      </w:rPr>
    </w:lvl>
    <w:lvl w:ilvl="3" w:tplc="728CF816">
      <w:start w:val="1"/>
      <w:numFmt w:val="bullet"/>
      <w:lvlText w:val=""/>
      <w:lvlJc w:val="left"/>
      <w:pPr>
        <w:ind w:left="2880" w:hanging="360"/>
      </w:pPr>
      <w:rPr>
        <w:rFonts w:hint="default" w:ascii="Symbol" w:hAnsi="Symbol"/>
      </w:rPr>
    </w:lvl>
    <w:lvl w:ilvl="4" w:tplc="1E702990">
      <w:start w:val="1"/>
      <w:numFmt w:val="bullet"/>
      <w:lvlText w:val="o"/>
      <w:lvlJc w:val="left"/>
      <w:pPr>
        <w:ind w:left="3600" w:hanging="360"/>
      </w:pPr>
      <w:rPr>
        <w:rFonts w:hint="default" w:ascii="Courier New" w:hAnsi="Courier New"/>
      </w:rPr>
    </w:lvl>
    <w:lvl w:ilvl="5" w:tplc="F8B28320">
      <w:start w:val="1"/>
      <w:numFmt w:val="bullet"/>
      <w:lvlText w:val=""/>
      <w:lvlJc w:val="left"/>
      <w:pPr>
        <w:ind w:left="4320" w:hanging="360"/>
      </w:pPr>
      <w:rPr>
        <w:rFonts w:hint="default" w:ascii="Wingdings" w:hAnsi="Wingdings"/>
      </w:rPr>
    </w:lvl>
    <w:lvl w:ilvl="6" w:tplc="EBE69098">
      <w:start w:val="1"/>
      <w:numFmt w:val="bullet"/>
      <w:lvlText w:val=""/>
      <w:lvlJc w:val="left"/>
      <w:pPr>
        <w:ind w:left="5040" w:hanging="360"/>
      </w:pPr>
      <w:rPr>
        <w:rFonts w:hint="default" w:ascii="Symbol" w:hAnsi="Symbol"/>
      </w:rPr>
    </w:lvl>
    <w:lvl w:ilvl="7" w:tplc="82EAEE56">
      <w:start w:val="1"/>
      <w:numFmt w:val="bullet"/>
      <w:lvlText w:val="o"/>
      <w:lvlJc w:val="left"/>
      <w:pPr>
        <w:ind w:left="5760" w:hanging="360"/>
      </w:pPr>
      <w:rPr>
        <w:rFonts w:hint="default" w:ascii="Courier New" w:hAnsi="Courier New"/>
      </w:rPr>
    </w:lvl>
    <w:lvl w:ilvl="8" w:tplc="F534662C">
      <w:start w:val="1"/>
      <w:numFmt w:val="bullet"/>
      <w:lvlText w:val=""/>
      <w:lvlJc w:val="left"/>
      <w:pPr>
        <w:ind w:left="6480" w:hanging="360"/>
      </w:pPr>
      <w:rPr>
        <w:rFonts w:hint="default" w:ascii="Wingdings" w:hAnsi="Wingdings"/>
      </w:rPr>
    </w:lvl>
  </w:abstractNum>
  <w:abstractNum w:abstractNumId="6" w15:restartNumberingAfterBreak="0">
    <w:nsid w:val="2A4997F3"/>
    <w:multiLevelType w:val="hybridMultilevel"/>
    <w:tmpl w:val="FFFFFFFF"/>
    <w:lvl w:ilvl="0" w:tplc="F976E524">
      <w:start w:val="1"/>
      <w:numFmt w:val="decimal"/>
      <w:lvlText w:val="%1."/>
      <w:lvlJc w:val="left"/>
      <w:pPr>
        <w:ind w:left="720" w:hanging="360"/>
      </w:pPr>
    </w:lvl>
    <w:lvl w:ilvl="1" w:tplc="59C4310E">
      <w:start w:val="1"/>
      <w:numFmt w:val="lowerLetter"/>
      <w:lvlText w:val="%2."/>
      <w:lvlJc w:val="left"/>
      <w:pPr>
        <w:ind w:left="1440" w:hanging="360"/>
      </w:pPr>
    </w:lvl>
    <w:lvl w:ilvl="2" w:tplc="33DA8C1C">
      <w:start w:val="1"/>
      <w:numFmt w:val="lowerRoman"/>
      <w:lvlText w:val="%3."/>
      <w:lvlJc w:val="right"/>
      <w:pPr>
        <w:ind w:left="2160" w:hanging="180"/>
      </w:pPr>
    </w:lvl>
    <w:lvl w:ilvl="3" w:tplc="AF16619E">
      <w:start w:val="1"/>
      <w:numFmt w:val="decimal"/>
      <w:lvlText w:val="%4."/>
      <w:lvlJc w:val="left"/>
      <w:pPr>
        <w:ind w:left="2880" w:hanging="360"/>
      </w:pPr>
    </w:lvl>
    <w:lvl w:ilvl="4" w:tplc="43AA62BC">
      <w:start w:val="1"/>
      <w:numFmt w:val="lowerLetter"/>
      <w:lvlText w:val="%5."/>
      <w:lvlJc w:val="left"/>
      <w:pPr>
        <w:ind w:left="3600" w:hanging="360"/>
      </w:pPr>
    </w:lvl>
    <w:lvl w:ilvl="5" w:tplc="468491B0">
      <w:start w:val="1"/>
      <w:numFmt w:val="lowerRoman"/>
      <w:lvlText w:val="%6."/>
      <w:lvlJc w:val="right"/>
      <w:pPr>
        <w:ind w:left="4320" w:hanging="180"/>
      </w:pPr>
    </w:lvl>
    <w:lvl w:ilvl="6" w:tplc="993C4024">
      <w:start w:val="1"/>
      <w:numFmt w:val="decimal"/>
      <w:lvlText w:val="%7."/>
      <w:lvlJc w:val="left"/>
      <w:pPr>
        <w:ind w:left="5040" w:hanging="360"/>
      </w:pPr>
    </w:lvl>
    <w:lvl w:ilvl="7" w:tplc="0CFA25C6">
      <w:start w:val="1"/>
      <w:numFmt w:val="lowerLetter"/>
      <w:lvlText w:val="%8."/>
      <w:lvlJc w:val="left"/>
      <w:pPr>
        <w:ind w:left="5760" w:hanging="360"/>
      </w:pPr>
    </w:lvl>
    <w:lvl w:ilvl="8" w:tplc="93D28CA6">
      <w:start w:val="1"/>
      <w:numFmt w:val="lowerRoman"/>
      <w:lvlText w:val="%9."/>
      <w:lvlJc w:val="right"/>
      <w:pPr>
        <w:ind w:left="6480" w:hanging="180"/>
      </w:pPr>
    </w:lvl>
  </w:abstractNum>
  <w:abstractNum w:abstractNumId="7" w15:restartNumberingAfterBreak="0">
    <w:nsid w:val="305574F4"/>
    <w:multiLevelType w:val="hybridMultilevel"/>
    <w:tmpl w:val="F62ED57A"/>
    <w:lvl w:ilvl="0" w:tplc="13261D5A">
      <w:start w:val="1"/>
      <w:numFmt w:val="decimal"/>
      <w:pStyle w:val="Heading2"/>
      <w:suff w:val="space"/>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0A7B4B0"/>
    <w:multiLevelType w:val="hybridMultilevel"/>
    <w:tmpl w:val="3D9633B8"/>
    <w:lvl w:ilvl="0" w:tplc="7DE8C30A">
      <w:start w:val="1"/>
      <w:numFmt w:val="decimal"/>
      <w:lvlText w:val="%1."/>
      <w:lvlJc w:val="left"/>
      <w:pPr>
        <w:ind w:left="720" w:hanging="360"/>
      </w:pPr>
    </w:lvl>
    <w:lvl w:ilvl="1" w:tplc="CA862A4C">
      <w:start w:val="1"/>
      <w:numFmt w:val="lowerLetter"/>
      <w:lvlText w:val="%2."/>
      <w:lvlJc w:val="left"/>
      <w:pPr>
        <w:ind w:left="1440" w:hanging="360"/>
      </w:pPr>
    </w:lvl>
    <w:lvl w:ilvl="2" w:tplc="29C24204">
      <w:start w:val="1"/>
      <w:numFmt w:val="lowerRoman"/>
      <w:lvlText w:val="%3."/>
      <w:lvlJc w:val="right"/>
      <w:pPr>
        <w:ind w:left="2160" w:hanging="180"/>
      </w:pPr>
    </w:lvl>
    <w:lvl w:ilvl="3" w:tplc="E33C3764">
      <w:start w:val="1"/>
      <w:numFmt w:val="decimal"/>
      <w:lvlText w:val="%4."/>
      <w:lvlJc w:val="left"/>
      <w:pPr>
        <w:ind w:left="2880" w:hanging="360"/>
      </w:pPr>
    </w:lvl>
    <w:lvl w:ilvl="4" w:tplc="657EF164">
      <w:start w:val="1"/>
      <w:numFmt w:val="lowerLetter"/>
      <w:lvlText w:val="%5."/>
      <w:lvlJc w:val="left"/>
      <w:pPr>
        <w:ind w:left="3600" w:hanging="360"/>
      </w:pPr>
    </w:lvl>
    <w:lvl w:ilvl="5" w:tplc="1C2E64B4">
      <w:start w:val="1"/>
      <w:numFmt w:val="lowerRoman"/>
      <w:lvlText w:val="%6."/>
      <w:lvlJc w:val="right"/>
      <w:pPr>
        <w:ind w:left="4320" w:hanging="180"/>
      </w:pPr>
    </w:lvl>
    <w:lvl w:ilvl="6" w:tplc="CA66231A">
      <w:start w:val="1"/>
      <w:numFmt w:val="decimal"/>
      <w:lvlText w:val="%7."/>
      <w:lvlJc w:val="left"/>
      <w:pPr>
        <w:ind w:left="5040" w:hanging="360"/>
      </w:pPr>
    </w:lvl>
    <w:lvl w:ilvl="7" w:tplc="28885D0A">
      <w:start w:val="1"/>
      <w:numFmt w:val="lowerLetter"/>
      <w:lvlText w:val="%8."/>
      <w:lvlJc w:val="left"/>
      <w:pPr>
        <w:ind w:left="5760" w:hanging="360"/>
      </w:pPr>
    </w:lvl>
    <w:lvl w:ilvl="8" w:tplc="BC0A650C">
      <w:start w:val="1"/>
      <w:numFmt w:val="lowerRoman"/>
      <w:lvlText w:val="%9."/>
      <w:lvlJc w:val="right"/>
      <w:pPr>
        <w:ind w:left="6480" w:hanging="180"/>
      </w:pPr>
    </w:lvl>
  </w:abstractNum>
  <w:abstractNum w:abstractNumId="9" w15:restartNumberingAfterBreak="0">
    <w:nsid w:val="429DE85F"/>
    <w:multiLevelType w:val="hybridMultilevel"/>
    <w:tmpl w:val="FFFFFFFF"/>
    <w:lvl w:ilvl="0" w:tplc="C4963D90">
      <w:start w:val="1"/>
      <w:numFmt w:val="decimal"/>
      <w:lvlText w:val="%1."/>
      <w:lvlJc w:val="left"/>
      <w:pPr>
        <w:ind w:left="720" w:hanging="360"/>
      </w:pPr>
    </w:lvl>
    <w:lvl w:ilvl="1" w:tplc="358A7AD2">
      <w:start w:val="1"/>
      <w:numFmt w:val="lowerLetter"/>
      <w:lvlText w:val="%2."/>
      <w:lvlJc w:val="left"/>
      <w:pPr>
        <w:ind w:left="1440" w:hanging="360"/>
      </w:pPr>
    </w:lvl>
    <w:lvl w:ilvl="2" w:tplc="2F6EF6FE">
      <w:start w:val="1"/>
      <w:numFmt w:val="lowerRoman"/>
      <w:lvlText w:val="%3."/>
      <w:lvlJc w:val="right"/>
      <w:pPr>
        <w:ind w:left="2160" w:hanging="180"/>
      </w:pPr>
    </w:lvl>
    <w:lvl w:ilvl="3" w:tplc="2C4CD676">
      <w:start w:val="1"/>
      <w:numFmt w:val="decimal"/>
      <w:lvlText w:val="%4."/>
      <w:lvlJc w:val="left"/>
      <w:pPr>
        <w:ind w:left="2880" w:hanging="360"/>
      </w:pPr>
    </w:lvl>
    <w:lvl w:ilvl="4" w:tplc="191CAF98">
      <w:start w:val="1"/>
      <w:numFmt w:val="lowerLetter"/>
      <w:lvlText w:val="%5."/>
      <w:lvlJc w:val="left"/>
      <w:pPr>
        <w:ind w:left="3600" w:hanging="360"/>
      </w:pPr>
    </w:lvl>
    <w:lvl w:ilvl="5" w:tplc="F83CC9A8">
      <w:start w:val="1"/>
      <w:numFmt w:val="lowerRoman"/>
      <w:lvlText w:val="%6."/>
      <w:lvlJc w:val="right"/>
      <w:pPr>
        <w:ind w:left="4320" w:hanging="180"/>
      </w:pPr>
    </w:lvl>
    <w:lvl w:ilvl="6" w:tplc="D6FE52D4">
      <w:start w:val="1"/>
      <w:numFmt w:val="decimal"/>
      <w:lvlText w:val="%7."/>
      <w:lvlJc w:val="left"/>
      <w:pPr>
        <w:ind w:left="5040" w:hanging="360"/>
      </w:pPr>
    </w:lvl>
    <w:lvl w:ilvl="7" w:tplc="FCB08536">
      <w:start w:val="1"/>
      <w:numFmt w:val="lowerLetter"/>
      <w:lvlText w:val="%8."/>
      <w:lvlJc w:val="left"/>
      <w:pPr>
        <w:ind w:left="5760" w:hanging="360"/>
      </w:pPr>
    </w:lvl>
    <w:lvl w:ilvl="8" w:tplc="E2020B50">
      <w:start w:val="1"/>
      <w:numFmt w:val="lowerRoman"/>
      <w:lvlText w:val="%9."/>
      <w:lvlJc w:val="right"/>
      <w:pPr>
        <w:ind w:left="6480" w:hanging="180"/>
      </w:pPr>
    </w:lvl>
  </w:abstractNum>
  <w:abstractNum w:abstractNumId="10" w15:restartNumberingAfterBreak="0">
    <w:nsid w:val="44AAC0C9"/>
    <w:multiLevelType w:val="hybridMultilevel"/>
    <w:tmpl w:val="3CE8F6FC"/>
    <w:lvl w:ilvl="0" w:tplc="C00AD386">
      <w:start w:val="1"/>
      <w:numFmt w:val="bullet"/>
      <w:lvlText w:val="·"/>
      <w:lvlJc w:val="left"/>
      <w:pPr>
        <w:ind w:left="720" w:hanging="360"/>
      </w:pPr>
      <w:rPr>
        <w:rFonts w:hint="default" w:ascii="Symbol" w:hAnsi="Symbol"/>
      </w:rPr>
    </w:lvl>
    <w:lvl w:ilvl="1" w:tplc="51F81058">
      <w:start w:val="1"/>
      <w:numFmt w:val="bullet"/>
      <w:lvlText w:val="o"/>
      <w:lvlJc w:val="left"/>
      <w:pPr>
        <w:ind w:left="1440" w:hanging="360"/>
      </w:pPr>
      <w:rPr>
        <w:rFonts w:hint="default" w:ascii="Courier New" w:hAnsi="Courier New"/>
      </w:rPr>
    </w:lvl>
    <w:lvl w:ilvl="2" w:tplc="4B020BA2">
      <w:start w:val="1"/>
      <w:numFmt w:val="bullet"/>
      <w:lvlText w:val=""/>
      <w:lvlJc w:val="left"/>
      <w:pPr>
        <w:ind w:left="2160" w:hanging="360"/>
      </w:pPr>
      <w:rPr>
        <w:rFonts w:hint="default" w:ascii="Wingdings" w:hAnsi="Wingdings"/>
      </w:rPr>
    </w:lvl>
    <w:lvl w:ilvl="3" w:tplc="AE96595C">
      <w:start w:val="1"/>
      <w:numFmt w:val="bullet"/>
      <w:lvlText w:val=""/>
      <w:lvlJc w:val="left"/>
      <w:pPr>
        <w:ind w:left="2880" w:hanging="360"/>
      </w:pPr>
      <w:rPr>
        <w:rFonts w:hint="default" w:ascii="Symbol" w:hAnsi="Symbol"/>
      </w:rPr>
    </w:lvl>
    <w:lvl w:ilvl="4" w:tplc="9FBC891A">
      <w:start w:val="1"/>
      <w:numFmt w:val="bullet"/>
      <w:lvlText w:val="o"/>
      <w:lvlJc w:val="left"/>
      <w:pPr>
        <w:ind w:left="3600" w:hanging="360"/>
      </w:pPr>
      <w:rPr>
        <w:rFonts w:hint="default" w:ascii="Courier New" w:hAnsi="Courier New"/>
      </w:rPr>
    </w:lvl>
    <w:lvl w:ilvl="5" w:tplc="3404E044">
      <w:start w:val="1"/>
      <w:numFmt w:val="bullet"/>
      <w:lvlText w:val=""/>
      <w:lvlJc w:val="left"/>
      <w:pPr>
        <w:ind w:left="4320" w:hanging="360"/>
      </w:pPr>
      <w:rPr>
        <w:rFonts w:hint="default" w:ascii="Wingdings" w:hAnsi="Wingdings"/>
      </w:rPr>
    </w:lvl>
    <w:lvl w:ilvl="6" w:tplc="491298B2">
      <w:start w:val="1"/>
      <w:numFmt w:val="bullet"/>
      <w:lvlText w:val=""/>
      <w:lvlJc w:val="left"/>
      <w:pPr>
        <w:ind w:left="5040" w:hanging="360"/>
      </w:pPr>
      <w:rPr>
        <w:rFonts w:hint="default" w:ascii="Symbol" w:hAnsi="Symbol"/>
      </w:rPr>
    </w:lvl>
    <w:lvl w:ilvl="7" w:tplc="56184B92">
      <w:start w:val="1"/>
      <w:numFmt w:val="bullet"/>
      <w:lvlText w:val="o"/>
      <w:lvlJc w:val="left"/>
      <w:pPr>
        <w:ind w:left="5760" w:hanging="360"/>
      </w:pPr>
      <w:rPr>
        <w:rFonts w:hint="default" w:ascii="Courier New" w:hAnsi="Courier New"/>
      </w:rPr>
    </w:lvl>
    <w:lvl w:ilvl="8" w:tplc="ABE4B8A6">
      <w:start w:val="1"/>
      <w:numFmt w:val="bullet"/>
      <w:lvlText w:val=""/>
      <w:lvlJc w:val="left"/>
      <w:pPr>
        <w:ind w:left="6480" w:hanging="360"/>
      </w:pPr>
      <w:rPr>
        <w:rFonts w:hint="default" w:ascii="Wingdings" w:hAnsi="Wingdings"/>
      </w:rPr>
    </w:lvl>
  </w:abstractNum>
  <w:abstractNum w:abstractNumId="11" w15:restartNumberingAfterBreak="0">
    <w:nsid w:val="56B0933E"/>
    <w:multiLevelType w:val="hybridMultilevel"/>
    <w:tmpl w:val="817E5E6E"/>
    <w:lvl w:ilvl="0" w:tplc="03A89D60">
      <w:start w:val="1"/>
      <w:numFmt w:val="bullet"/>
      <w:lvlText w:val="-"/>
      <w:lvlJc w:val="left"/>
      <w:pPr>
        <w:ind w:left="720" w:hanging="360"/>
      </w:pPr>
      <w:rPr>
        <w:rFonts w:hint="default" w:ascii="&quot;Arial Narrow&quot;,sans-serif" w:hAnsi="&quot;Arial Narrow&quot;,sans-serif"/>
      </w:rPr>
    </w:lvl>
    <w:lvl w:ilvl="1" w:tplc="F984CD7A">
      <w:start w:val="1"/>
      <w:numFmt w:val="bullet"/>
      <w:lvlText w:val="o"/>
      <w:lvlJc w:val="left"/>
      <w:pPr>
        <w:ind w:left="1440" w:hanging="360"/>
      </w:pPr>
      <w:rPr>
        <w:rFonts w:hint="default" w:ascii="Courier New" w:hAnsi="Courier New"/>
      </w:rPr>
    </w:lvl>
    <w:lvl w:ilvl="2" w:tplc="455EAEEA">
      <w:start w:val="1"/>
      <w:numFmt w:val="bullet"/>
      <w:lvlText w:val=""/>
      <w:lvlJc w:val="left"/>
      <w:pPr>
        <w:ind w:left="2160" w:hanging="360"/>
      </w:pPr>
      <w:rPr>
        <w:rFonts w:hint="default" w:ascii="Wingdings" w:hAnsi="Wingdings"/>
      </w:rPr>
    </w:lvl>
    <w:lvl w:ilvl="3" w:tplc="F1BEC510">
      <w:start w:val="1"/>
      <w:numFmt w:val="bullet"/>
      <w:lvlText w:val=""/>
      <w:lvlJc w:val="left"/>
      <w:pPr>
        <w:ind w:left="2880" w:hanging="360"/>
      </w:pPr>
      <w:rPr>
        <w:rFonts w:hint="default" w:ascii="Symbol" w:hAnsi="Symbol"/>
      </w:rPr>
    </w:lvl>
    <w:lvl w:ilvl="4" w:tplc="71D216D2">
      <w:start w:val="1"/>
      <w:numFmt w:val="bullet"/>
      <w:lvlText w:val="o"/>
      <w:lvlJc w:val="left"/>
      <w:pPr>
        <w:ind w:left="3600" w:hanging="360"/>
      </w:pPr>
      <w:rPr>
        <w:rFonts w:hint="default" w:ascii="Courier New" w:hAnsi="Courier New"/>
      </w:rPr>
    </w:lvl>
    <w:lvl w:ilvl="5" w:tplc="E806B69A">
      <w:start w:val="1"/>
      <w:numFmt w:val="bullet"/>
      <w:lvlText w:val=""/>
      <w:lvlJc w:val="left"/>
      <w:pPr>
        <w:ind w:left="4320" w:hanging="360"/>
      </w:pPr>
      <w:rPr>
        <w:rFonts w:hint="default" w:ascii="Wingdings" w:hAnsi="Wingdings"/>
      </w:rPr>
    </w:lvl>
    <w:lvl w:ilvl="6" w:tplc="DA405434">
      <w:start w:val="1"/>
      <w:numFmt w:val="bullet"/>
      <w:lvlText w:val=""/>
      <w:lvlJc w:val="left"/>
      <w:pPr>
        <w:ind w:left="5040" w:hanging="360"/>
      </w:pPr>
      <w:rPr>
        <w:rFonts w:hint="default" w:ascii="Symbol" w:hAnsi="Symbol"/>
      </w:rPr>
    </w:lvl>
    <w:lvl w:ilvl="7" w:tplc="D9B80178">
      <w:start w:val="1"/>
      <w:numFmt w:val="bullet"/>
      <w:lvlText w:val="o"/>
      <w:lvlJc w:val="left"/>
      <w:pPr>
        <w:ind w:left="5760" w:hanging="360"/>
      </w:pPr>
      <w:rPr>
        <w:rFonts w:hint="default" w:ascii="Courier New" w:hAnsi="Courier New"/>
      </w:rPr>
    </w:lvl>
    <w:lvl w:ilvl="8" w:tplc="B19423E4">
      <w:start w:val="1"/>
      <w:numFmt w:val="bullet"/>
      <w:lvlText w:val=""/>
      <w:lvlJc w:val="left"/>
      <w:pPr>
        <w:ind w:left="6480" w:hanging="360"/>
      </w:pPr>
      <w:rPr>
        <w:rFonts w:hint="default" w:ascii="Wingdings" w:hAnsi="Wingdings"/>
      </w:rPr>
    </w:lvl>
  </w:abstractNum>
  <w:abstractNum w:abstractNumId="12" w15:restartNumberingAfterBreak="0">
    <w:nsid w:val="686A9401"/>
    <w:multiLevelType w:val="hybridMultilevel"/>
    <w:tmpl w:val="FFFFFFFF"/>
    <w:lvl w:ilvl="0" w:tplc="11AC6DF2">
      <w:start w:val="1"/>
      <w:numFmt w:val="bullet"/>
      <w:lvlText w:val="-"/>
      <w:lvlJc w:val="left"/>
      <w:pPr>
        <w:ind w:left="1068" w:hanging="360"/>
      </w:pPr>
      <w:rPr>
        <w:rFonts w:hint="default" w:ascii="Aptos" w:hAnsi="Aptos"/>
      </w:rPr>
    </w:lvl>
    <w:lvl w:ilvl="1" w:tplc="6526D6C0">
      <w:start w:val="1"/>
      <w:numFmt w:val="bullet"/>
      <w:lvlText w:val="o"/>
      <w:lvlJc w:val="left"/>
      <w:pPr>
        <w:ind w:left="1788" w:hanging="360"/>
      </w:pPr>
      <w:rPr>
        <w:rFonts w:hint="default" w:ascii="Courier New" w:hAnsi="Courier New"/>
      </w:rPr>
    </w:lvl>
    <w:lvl w:ilvl="2" w:tplc="0356420E">
      <w:start w:val="1"/>
      <w:numFmt w:val="bullet"/>
      <w:lvlText w:val=""/>
      <w:lvlJc w:val="left"/>
      <w:pPr>
        <w:ind w:left="2508" w:hanging="360"/>
      </w:pPr>
      <w:rPr>
        <w:rFonts w:hint="default" w:ascii="Wingdings" w:hAnsi="Wingdings"/>
      </w:rPr>
    </w:lvl>
    <w:lvl w:ilvl="3" w:tplc="6624FFDE">
      <w:start w:val="1"/>
      <w:numFmt w:val="bullet"/>
      <w:lvlText w:val=""/>
      <w:lvlJc w:val="left"/>
      <w:pPr>
        <w:ind w:left="3228" w:hanging="360"/>
      </w:pPr>
      <w:rPr>
        <w:rFonts w:hint="default" w:ascii="Symbol" w:hAnsi="Symbol"/>
      </w:rPr>
    </w:lvl>
    <w:lvl w:ilvl="4" w:tplc="AAD2CA2C">
      <w:start w:val="1"/>
      <w:numFmt w:val="bullet"/>
      <w:lvlText w:val="o"/>
      <w:lvlJc w:val="left"/>
      <w:pPr>
        <w:ind w:left="3948" w:hanging="360"/>
      </w:pPr>
      <w:rPr>
        <w:rFonts w:hint="default" w:ascii="Courier New" w:hAnsi="Courier New"/>
      </w:rPr>
    </w:lvl>
    <w:lvl w:ilvl="5" w:tplc="6D26D55E">
      <w:start w:val="1"/>
      <w:numFmt w:val="bullet"/>
      <w:lvlText w:val=""/>
      <w:lvlJc w:val="left"/>
      <w:pPr>
        <w:ind w:left="4668" w:hanging="360"/>
      </w:pPr>
      <w:rPr>
        <w:rFonts w:hint="default" w:ascii="Wingdings" w:hAnsi="Wingdings"/>
      </w:rPr>
    </w:lvl>
    <w:lvl w:ilvl="6" w:tplc="F6C68AB6">
      <w:start w:val="1"/>
      <w:numFmt w:val="bullet"/>
      <w:lvlText w:val=""/>
      <w:lvlJc w:val="left"/>
      <w:pPr>
        <w:ind w:left="5388" w:hanging="360"/>
      </w:pPr>
      <w:rPr>
        <w:rFonts w:hint="default" w:ascii="Symbol" w:hAnsi="Symbol"/>
      </w:rPr>
    </w:lvl>
    <w:lvl w:ilvl="7" w:tplc="E850FA48">
      <w:start w:val="1"/>
      <w:numFmt w:val="bullet"/>
      <w:lvlText w:val="o"/>
      <w:lvlJc w:val="left"/>
      <w:pPr>
        <w:ind w:left="6108" w:hanging="360"/>
      </w:pPr>
      <w:rPr>
        <w:rFonts w:hint="default" w:ascii="Courier New" w:hAnsi="Courier New"/>
      </w:rPr>
    </w:lvl>
    <w:lvl w:ilvl="8" w:tplc="3EB40C1C">
      <w:start w:val="1"/>
      <w:numFmt w:val="bullet"/>
      <w:lvlText w:val=""/>
      <w:lvlJc w:val="left"/>
      <w:pPr>
        <w:ind w:left="6828" w:hanging="360"/>
      </w:pPr>
      <w:rPr>
        <w:rFonts w:hint="default" w:ascii="Wingdings" w:hAnsi="Wingdings"/>
      </w:rPr>
    </w:lvl>
  </w:abstractNum>
  <w:abstractNum w:abstractNumId="13" w15:restartNumberingAfterBreak="0">
    <w:nsid w:val="730F63B7"/>
    <w:multiLevelType w:val="hybridMultilevel"/>
    <w:tmpl w:val="33EC410C"/>
    <w:lvl w:ilvl="0" w:tplc="BCD6D5BA">
      <w:start w:val="1"/>
      <w:numFmt w:val="bullet"/>
      <w:lvlText w:val="-"/>
      <w:lvlJc w:val="left"/>
      <w:pPr>
        <w:ind w:left="720" w:hanging="360"/>
      </w:pPr>
      <w:rPr>
        <w:rFonts w:hint="default" w:ascii="Calibri" w:hAnsi="Calibri"/>
      </w:rPr>
    </w:lvl>
    <w:lvl w:ilvl="1" w:tplc="FDF09CA6">
      <w:start w:val="1"/>
      <w:numFmt w:val="bullet"/>
      <w:lvlText w:val="o"/>
      <w:lvlJc w:val="left"/>
      <w:pPr>
        <w:ind w:left="1440" w:hanging="360"/>
      </w:pPr>
      <w:rPr>
        <w:rFonts w:hint="default" w:ascii="Courier New" w:hAnsi="Courier New"/>
      </w:rPr>
    </w:lvl>
    <w:lvl w:ilvl="2" w:tplc="02501424">
      <w:start w:val="1"/>
      <w:numFmt w:val="bullet"/>
      <w:lvlText w:val=""/>
      <w:lvlJc w:val="left"/>
      <w:pPr>
        <w:ind w:left="2160" w:hanging="360"/>
      </w:pPr>
      <w:rPr>
        <w:rFonts w:hint="default" w:ascii="Wingdings" w:hAnsi="Wingdings"/>
      </w:rPr>
    </w:lvl>
    <w:lvl w:ilvl="3" w:tplc="0CC67562">
      <w:start w:val="1"/>
      <w:numFmt w:val="bullet"/>
      <w:lvlText w:val=""/>
      <w:lvlJc w:val="left"/>
      <w:pPr>
        <w:ind w:left="2880" w:hanging="360"/>
      </w:pPr>
      <w:rPr>
        <w:rFonts w:hint="default" w:ascii="Symbol" w:hAnsi="Symbol"/>
      </w:rPr>
    </w:lvl>
    <w:lvl w:ilvl="4" w:tplc="A08A4354">
      <w:start w:val="1"/>
      <w:numFmt w:val="bullet"/>
      <w:lvlText w:val="o"/>
      <w:lvlJc w:val="left"/>
      <w:pPr>
        <w:ind w:left="3600" w:hanging="360"/>
      </w:pPr>
      <w:rPr>
        <w:rFonts w:hint="default" w:ascii="Courier New" w:hAnsi="Courier New"/>
      </w:rPr>
    </w:lvl>
    <w:lvl w:ilvl="5" w:tplc="5A4CA198">
      <w:start w:val="1"/>
      <w:numFmt w:val="bullet"/>
      <w:lvlText w:val=""/>
      <w:lvlJc w:val="left"/>
      <w:pPr>
        <w:ind w:left="4320" w:hanging="360"/>
      </w:pPr>
      <w:rPr>
        <w:rFonts w:hint="default" w:ascii="Wingdings" w:hAnsi="Wingdings"/>
      </w:rPr>
    </w:lvl>
    <w:lvl w:ilvl="6" w:tplc="E8C0D49E">
      <w:start w:val="1"/>
      <w:numFmt w:val="bullet"/>
      <w:lvlText w:val=""/>
      <w:lvlJc w:val="left"/>
      <w:pPr>
        <w:ind w:left="5040" w:hanging="360"/>
      </w:pPr>
      <w:rPr>
        <w:rFonts w:hint="default" w:ascii="Symbol" w:hAnsi="Symbol"/>
      </w:rPr>
    </w:lvl>
    <w:lvl w:ilvl="7" w:tplc="40AE9F70">
      <w:start w:val="1"/>
      <w:numFmt w:val="bullet"/>
      <w:lvlText w:val="o"/>
      <w:lvlJc w:val="left"/>
      <w:pPr>
        <w:ind w:left="5760" w:hanging="360"/>
      </w:pPr>
      <w:rPr>
        <w:rFonts w:hint="default" w:ascii="Courier New" w:hAnsi="Courier New"/>
      </w:rPr>
    </w:lvl>
    <w:lvl w:ilvl="8" w:tplc="2B8CEA0A">
      <w:start w:val="1"/>
      <w:numFmt w:val="bullet"/>
      <w:lvlText w:val=""/>
      <w:lvlJc w:val="left"/>
      <w:pPr>
        <w:ind w:left="6480" w:hanging="360"/>
      </w:pPr>
      <w:rPr>
        <w:rFonts w:hint="default" w:ascii="Wingdings" w:hAnsi="Wingdings"/>
      </w:rPr>
    </w:lvl>
  </w:abstractNum>
  <w:abstractNum w:abstractNumId="14" w15:restartNumberingAfterBreak="0">
    <w:nsid w:val="7A08BDCE"/>
    <w:multiLevelType w:val="hybridMultilevel"/>
    <w:tmpl w:val="FFFFFFFF"/>
    <w:lvl w:ilvl="0" w:tplc="8C761BC0">
      <w:start w:val="1"/>
      <w:numFmt w:val="decimal"/>
      <w:lvlText w:val="%1."/>
      <w:lvlJc w:val="left"/>
      <w:pPr>
        <w:ind w:left="720" w:hanging="360"/>
      </w:pPr>
    </w:lvl>
    <w:lvl w:ilvl="1" w:tplc="0750060E">
      <w:start w:val="1"/>
      <w:numFmt w:val="lowerLetter"/>
      <w:lvlText w:val="%2."/>
      <w:lvlJc w:val="left"/>
      <w:pPr>
        <w:ind w:left="1440" w:hanging="360"/>
      </w:pPr>
    </w:lvl>
    <w:lvl w:ilvl="2" w:tplc="C1AEB032">
      <w:start w:val="1"/>
      <w:numFmt w:val="lowerRoman"/>
      <w:lvlText w:val="%3."/>
      <w:lvlJc w:val="right"/>
      <w:pPr>
        <w:ind w:left="2160" w:hanging="180"/>
      </w:pPr>
    </w:lvl>
    <w:lvl w:ilvl="3" w:tplc="061017C8">
      <w:start w:val="1"/>
      <w:numFmt w:val="decimal"/>
      <w:lvlText w:val="%4."/>
      <w:lvlJc w:val="left"/>
      <w:pPr>
        <w:ind w:left="2880" w:hanging="360"/>
      </w:pPr>
    </w:lvl>
    <w:lvl w:ilvl="4" w:tplc="A4BE9A3A">
      <w:start w:val="1"/>
      <w:numFmt w:val="lowerLetter"/>
      <w:lvlText w:val="%5."/>
      <w:lvlJc w:val="left"/>
      <w:pPr>
        <w:ind w:left="3600" w:hanging="360"/>
      </w:pPr>
    </w:lvl>
    <w:lvl w:ilvl="5" w:tplc="44FC0A30">
      <w:start w:val="1"/>
      <w:numFmt w:val="lowerRoman"/>
      <w:lvlText w:val="%6."/>
      <w:lvlJc w:val="right"/>
      <w:pPr>
        <w:ind w:left="4320" w:hanging="180"/>
      </w:pPr>
    </w:lvl>
    <w:lvl w:ilvl="6" w:tplc="29D2A46E">
      <w:start w:val="1"/>
      <w:numFmt w:val="decimal"/>
      <w:lvlText w:val="%7."/>
      <w:lvlJc w:val="left"/>
      <w:pPr>
        <w:ind w:left="5040" w:hanging="360"/>
      </w:pPr>
    </w:lvl>
    <w:lvl w:ilvl="7" w:tplc="82CEB68C">
      <w:start w:val="1"/>
      <w:numFmt w:val="lowerLetter"/>
      <w:lvlText w:val="%8."/>
      <w:lvlJc w:val="left"/>
      <w:pPr>
        <w:ind w:left="5760" w:hanging="360"/>
      </w:pPr>
    </w:lvl>
    <w:lvl w:ilvl="8" w:tplc="8BD4E132">
      <w:start w:val="1"/>
      <w:numFmt w:val="lowerRoman"/>
      <w:lvlText w:val="%9."/>
      <w:lvlJc w:val="right"/>
      <w:pPr>
        <w:ind w:left="6480" w:hanging="180"/>
      </w:pPr>
    </w:lvl>
  </w:abstractNum>
  <w:abstractNum w:abstractNumId="15" w15:restartNumberingAfterBreak="0">
    <w:nsid w:val="7B6A6578"/>
    <w:multiLevelType w:val="hybridMultilevel"/>
    <w:tmpl w:val="E242B1E0"/>
    <w:lvl w:ilvl="0" w:tplc="95F43274">
      <w:start w:val="1"/>
      <w:numFmt w:val="decimal"/>
      <w:lvlText w:val="%1."/>
      <w:lvlJc w:val="left"/>
      <w:pPr>
        <w:ind w:left="720" w:hanging="360"/>
      </w:pPr>
    </w:lvl>
    <w:lvl w:ilvl="1" w:tplc="FCAC207E">
      <w:start w:val="1"/>
      <w:numFmt w:val="lowerLetter"/>
      <w:lvlText w:val="%2."/>
      <w:lvlJc w:val="left"/>
      <w:pPr>
        <w:ind w:left="1440" w:hanging="360"/>
      </w:pPr>
    </w:lvl>
    <w:lvl w:ilvl="2" w:tplc="02CCBF96">
      <w:start w:val="1"/>
      <w:numFmt w:val="lowerRoman"/>
      <w:lvlText w:val="%3."/>
      <w:lvlJc w:val="right"/>
      <w:pPr>
        <w:ind w:left="2160" w:hanging="180"/>
      </w:pPr>
    </w:lvl>
    <w:lvl w:ilvl="3" w:tplc="5B7AE998">
      <w:start w:val="1"/>
      <w:numFmt w:val="decimal"/>
      <w:lvlText w:val="%4."/>
      <w:lvlJc w:val="left"/>
      <w:pPr>
        <w:ind w:left="2880" w:hanging="360"/>
      </w:pPr>
    </w:lvl>
    <w:lvl w:ilvl="4" w:tplc="11A69528">
      <w:start w:val="1"/>
      <w:numFmt w:val="lowerLetter"/>
      <w:lvlText w:val="%5."/>
      <w:lvlJc w:val="left"/>
      <w:pPr>
        <w:ind w:left="3600" w:hanging="360"/>
      </w:pPr>
    </w:lvl>
    <w:lvl w:ilvl="5" w:tplc="B2E2F3E8">
      <w:start w:val="1"/>
      <w:numFmt w:val="lowerRoman"/>
      <w:lvlText w:val="%6."/>
      <w:lvlJc w:val="right"/>
      <w:pPr>
        <w:ind w:left="4320" w:hanging="180"/>
      </w:pPr>
    </w:lvl>
    <w:lvl w:ilvl="6" w:tplc="B8424DE4">
      <w:start w:val="1"/>
      <w:numFmt w:val="decimal"/>
      <w:lvlText w:val="%7."/>
      <w:lvlJc w:val="left"/>
      <w:pPr>
        <w:ind w:left="5040" w:hanging="360"/>
      </w:pPr>
    </w:lvl>
    <w:lvl w:ilvl="7" w:tplc="B4467252">
      <w:start w:val="1"/>
      <w:numFmt w:val="lowerLetter"/>
      <w:lvlText w:val="%8."/>
      <w:lvlJc w:val="left"/>
      <w:pPr>
        <w:ind w:left="5760" w:hanging="360"/>
      </w:pPr>
    </w:lvl>
    <w:lvl w:ilvl="8" w:tplc="4C84DB76">
      <w:start w:val="1"/>
      <w:numFmt w:val="lowerRoman"/>
      <w:lvlText w:val="%9."/>
      <w:lvlJc w:val="right"/>
      <w:pPr>
        <w:ind w:left="6480" w:hanging="180"/>
      </w:pPr>
    </w:lvl>
  </w:abstractNum>
  <w:num w:numId="18">
    <w:abstractNumId w:val="17"/>
  </w:num>
  <w:num w:numId="17">
    <w:abstractNumId w:val="16"/>
  </w:num>
  <w:num w:numId="1" w16cid:durableId="828600086">
    <w:abstractNumId w:val="2"/>
  </w:num>
  <w:num w:numId="2" w16cid:durableId="1110469350">
    <w:abstractNumId w:val="12"/>
  </w:num>
  <w:num w:numId="3" w16cid:durableId="1473253203">
    <w:abstractNumId w:val="1"/>
  </w:num>
  <w:num w:numId="4" w16cid:durableId="589629915">
    <w:abstractNumId w:val="6"/>
  </w:num>
  <w:num w:numId="5" w16cid:durableId="357853034">
    <w:abstractNumId w:val="14"/>
  </w:num>
  <w:num w:numId="6" w16cid:durableId="1990475172">
    <w:abstractNumId w:val="5"/>
  </w:num>
  <w:num w:numId="7" w16cid:durableId="2080708077">
    <w:abstractNumId w:val="9"/>
  </w:num>
  <w:num w:numId="8" w16cid:durableId="653604822">
    <w:abstractNumId w:val="10"/>
  </w:num>
  <w:num w:numId="9" w16cid:durableId="211506071">
    <w:abstractNumId w:val="11"/>
  </w:num>
  <w:num w:numId="10" w16cid:durableId="1728256806">
    <w:abstractNumId w:val="0"/>
  </w:num>
  <w:num w:numId="11" w16cid:durableId="1884365136">
    <w:abstractNumId w:val="8"/>
  </w:num>
  <w:num w:numId="12" w16cid:durableId="725108256">
    <w:abstractNumId w:val="3"/>
  </w:num>
  <w:num w:numId="13" w16cid:durableId="142896527">
    <w:abstractNumId w:val="4"/>
  </w:num>
  <w:num w:numId="14" w16cid:durableId="796332799">
    <w:abstractNumId w:val="13"/>
  </w:num>
  <w:num w:numId="15" w16cid:durableId="1089304192">
    <w:abstractNumId w:val="15"/>
  </w:num>
  <w:num w:numId="16" w16cid:durableId="141158687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tru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791"/>
    <w:rsid w:val="0002513A"/>
    <w:rsid w:val="000254B9"/>
    <w:rsid w:val="00026405"/>
    <w:rsid w:val="00033844"/>
    <w:rsid w:val="00033AAF"/>
    <w:rsid w:val="000343D8"/>
    <w:rsid w:val="0003557F"/>
    <w:rsid w:val="0003794F"/>
    <w:rsid w:val="000459F8"/>
    <w:rsid w:val="000513FF"/>
    <w:rsid w:val="0005286D"/>
    <w:rsid w:val="00054789"/>
    <w:rsid w:val="000554AB"/>
    <w:rsid w:val="00056543"/>
    <w:rsid w:val="00056BFB"/>
    <w:rsid w:val="000657ED"/>
    <w:rsid w:val="0007044F"/>
    <w:rsid w:val="000711FC"/>
    <w:rsid w:val="00071B36"/>
    <w:rsid w:val="00075782"/>
    <w:rsid w:val="00076478"/>
    <w:rsid w:val="000771CE"/>
    <w:rsid w:val="000772D3"/>
    <w:rsid w:val="0008798F"/>
    <w:rsid w:val="00091CAA"/>
    <w:rsid w:val="00092043"/>
    <w:rsid w:val="0009515F"/>
    <w:rsid w:val="000A3958"/>
    <w:rsid w:val="000A5E72"/>
    <w:rsid w:val="000B5248"/>
    <w:rsid w:val="000B6D06"/>
    <w:rsid w:val="000C06C2"/>
    <w:rsid w:val="000C3BF9"/>
    <w:rsid w:val="000C4E68"/>
    <w:rsid w:val="000D1166"/>
    <w:rsid w:val="000D3606"/>
    <w:rsid w:val="000D3817"/>
    <w:rsid w:val="000D3911"/>
    <w:rsid w:val="000E170D"/>
    <w:rsid w:val="000F11B1"/>
    <w:rsid w:val="000F551E"/>
    <w:rsid w:val="000F6D44"/>
    <w:rsid w:val="00115BB2"/>
    <w:rsid w:val="00120EE3"/>
    <w:rsid w:val="001266F8"/>
    <w:rsid w:val="00126AB8"/>
    <w:rsid w:val="00127361"/>
    <w:rsid w:val="0013473B"/>
    <w:rsid w:val="0014068D"/>
    <w:rsid w:val="001431A6"/>
    <w:rsid w:val="001440AE"/>
    <w:rsid w:val="00146619"/>
    <w:rsid w:val="00151683"/>
    <w:rsid w:val="00162E9E"/>
    <w:rsid w:val="00165AD3"/>
    <w:rsid w:val="00165C9B"/>
    <w:rsid w:val="00166B34"/>
    <w:rsid w:val="0018212A"/>
    <w:rsid w:val="00182CD1"/>
    <w:rsid w:val="0019346E"/>
    <w:rsid w:val="00193838"/>
    <w:rsid w:val="00195D40"/>
    <w:rsid w:val="001A3DA6"/>
    <w:rsid w:val="001A450E"/>
    <w:rsid w:val="001B0D7A"/>
    <w:rsid w:val="001B353A"/>
    <w:rsid w:val="001C0C87"/>
    <w:rsid w:val="001C2CE6"/>
    <w:rsid w:val="001C57C8"/>
    <w:rsid w:val="001C5B76"/>
    <w:rsid w:val="001C7120"/>
    <w:rsid w:val="001C74CA"/>
    <w:rsid w:val="001D002C"/>
    <w:rsid w:val="001D5082"/>
    <w:rsid w:val="001E28EC"/>
    <w:rsid w:val="001E307C"/>
    <w:rsid w:val="001E3462"/>
    <w:rsid w:val="001E5B82"/>
    <w:rsid w:val="001F50FD"/>
    <w:rsid w:val="001F52A4"/>
    <w:rsid w:val="001F6AFB"/>
    <w:rsid w:val="00210216"/>
    <w:rsid w:val="00216018"/>
    <w:rsid w:val="00217623"/>
    <w:rsid w:val="002176BC"/>
    <w:rsid w:val="0022031C"/>
    <w:rsid w:val="002255C3"/>
    <w:rsid w:val="00225C85"/>
    <w:rsid w:val="00230A27"/>
    <w:rsid w:val="002340EF"/>
    <w:rsid w:val="002341E6"/>
    <w:rsid w:val="00234328"/>
    <w:rsid w:val="00236E80"/>
    <w:rsid w:val="0024788D"/>
    <w:rsid w:val="00255DDF"/>
    <w:rsid w:val="00266644"/>
    <w:rsid w:val="00267CC9"/>
    <w:rsid w:val="00280553"/>
    <w:rsid w:val="002837F3"/>
    <w:rsid w:val="002866E2"/>
    <w:rsid w:val="0028702A"/>
    <w:rsid w:val="00287335"/>
    <w:rsid w:val="0029263E"/>
    <w:rsid w:val="00295BAB"/>
    <w:rsid w:val="0029670A"/>
    <w:rsid w:val="002A1AD5"/>
    <w:rsid w:val="002B2E90"/>
    <w:rsid w:val="002C4305"/>
    <w:rsid w:val="002C7716"/>
    <w:rsid w:val="002D32DB"/>
    <w:rsid w:val="002D34C9"/>
    <w:rsid w:val="002D7F02"/>
    <w:rsid w:val="002E32C3"/>
    <w:rsid w:val="002E5DBA"/>
    <w:rsid w:val="002E7FB5"/>
    <w:rsid w:val="002F199D"/>
    <w:rsid w:val="002F3D9D"/>
    <w:rsid w:val="002F5218"/>
    <w:rsid w:val="002F6C59"/>
    <w:rsid w:val="00303F5A"/>
    <w:rsid w:val="00304FB2"/>
    <w:rsid w:val="003058DE"/>
    <w:rsid w:val="003126AD"/>
    <w:rsid w:val="00313A77"/>
    <w:rsid w:val="00314AE3"/>
    <w:rsid w:val="0031560B"/>
    <w:rsid w:val="00315DF3"/>
    <w:rsid w:val="00315ED5"/>
    <w:rsid w:val="00321DDC"/>
    <w:rsid w:val="0033076C"/>
    <w:rsid w:val="003346FD"/>
    <w:rsid w:val="003413C1"/>
    <w:rsid w:val="00341971"/>
    <w:rsid w:val="003429B4"/>
    <w:rsid w:val="00342CEF"/>
    <w:rsid w:val="00345558"/>
    <w:rsid w:val="00352627"/>
    <w:rsid w:val="00354383"/>
    <w:rsid w:val="003555AB"/>
    <w:rsid w:val="0035636D"/>
    <w:rsid w:val="00362D3A"/>
    <w:rsid w:val="00364DB0"/>
    <w:rsid w:val="0036512B"/>
    <w:rsid w:val="0036541E"/>
    <w:rsid w:val="00366B13"/>
    <w:rsid w:val="003701CE"/>
    <w:rsid w:val="003709DC"/>
    <w:rsid w:val="0037395A"/>
    <w:rsid w:val="003753A1"/>
    <w:rsid w:val="003773BB"/>
    <w:rsid w:val="003800ED"/>
    <w:rsid w:val="00381278"/>
    <w:rsid w:val="00382B8F"/>
    <w:rsid w:val="00383D2C"/>
    <w:rsid w:val="00386CAC"/>
    <w:rsid w:val="00391440"/>
    <w:rsid w:val="00393717"/>
    <w:rsid w:val="003970F3"/>
    <w:rsid w:val="003A4485"/>
    <w:rsid w:val="003A466E"/>
    <w:rsid w:val="003A7EE4"/>
    <w:rsid w:val="003B2D0D"/>
    <w:rsid w:val="003B4BCF"/>
    <w:rsid w:val="003C39C3"/>
    <w:rsid w:val="003C5094"/>
    <w:rsid w:val="003D27B9"/>
    <w:rsid w:val="003D2AC2"/>
    <w:rsid w:val="003D4B1B"/>
    <w:rsid w:val="003D5490"/>
    <w:rsid w:val="003D61F0"/>
    <w:rsid w:val="003D6B15"/>
    <w:rsid w:val="003F0AAE"/>
    <w:rsid w:val="003F0C08"/>
    <w:rsid w:val="003F2F82"/>
    <w:rsid w:val="00400A6F"/>
    <w:rsid w:val="00402EDC"/>
    <w:rsid w:val="0040326B"/>
    <w:rsid w:val="00404FDD"/>
    <w:rsid w:val="004100E9"/>
    <w:rsid w:val="004103B9"/>
    <w:rsid w:val="004117A1"/>
    <w:rsid w:val="00411D69"/>
    <w:rsid w:val="004131BC"/>
    <w:rsid w:val="00423058"/>
    <w:rsid w:val="00424CCD"/>
    <w:rsid w:val="00425706"/>
    <w:rsid w:val="00425FB5"/>
    <w:rsid w:val="00426419"/>
    <w:rsid w:val="00427937"/>
    <w:rsid w:val="00430791"/>
    <w:rsid w:val="004308D0"/>
    <w:rsid w:val="00433DB7"/>
    <w:rsid w:val="00435F44"/>
    <w:rsid w:val="00436A4B"/>
    <w:rsid w:val="004378F4"/>
    <w:rsid w:val="004402C2"/>
    <w:rsid w:val="00441A53"/>
    <w:rsid w:val="004433E4"/>
    <w:rsid w:val="00444FF2"/>
    <w:rsid w:val="00445749"/>
    <w:rsid w:val="00452EE7"/>
    <w:rsid w:val="0046630D"/>
    <w:rsid w:val="00466BC9"/>
    <w:rsid w:val="00466EF4"/>
    <w:rsid w:val="0046725E"/>
    <w:rsid w:val="0047453D"/>
    <w:rsid w:val="0048223F"/>
    <w:rsid w:val="0048408E"/>
    <w:rsid w:val="004918D0"/>
    <w:rsid w:val="00493108"/>
    <w:rsid w:val="00493CFA"/>
    <w:rsid w:val="00495483"/>
    <w:rsid w:val="004A086A"/>
    <w:rsid w:val="004A3886"/>
    <w:rsid w:val="004A41A6"/>
    <w:rsid w:val="004A6C94"/>
    <w:rsid w:val="004B1879"/>
    <w:rsid w:val="004B304E"/>
    <w:rsid w:val="004C0A62"/>
    <w:rsid w:val="004C60C3"/>
    <w:rsid w:val="004D509D"/>
    <w:rsid w:val="004D54A3"/>
    <w:rsid w:val="004D6247"/>
    <w:rsid w:val="004E2AF5"/>
    <w:rsid w:val="004F2FC4"/>
    <w:rsid w:val="004F4688"/>
    <w:rsid w:val="005016BA"/>
    <w:rsid w:val="00503379"/>
    <w:rsid w:val="00505359"/>
    <w:rsid w:val="0050552E"/>
    <w:rsid w:val="00510BA5"/>
    <w:rsid w:val="00515E2B"/>
    <w:rsid w:val="00520657"/>
    <w:rsid w:val="0052191F"/>
    <w:rsid w:val="005262C1"/>
    <w:rsid w:val="00536055"/>
    <w:rsid w:val="00540D42"/>
    <w:rsid w:val="00540D97"/>
    <w:rsid w:val="005465AA"/>
    <w:rsid w:val="00547775"/>
    <w:rsid w:val="00552593"/>
    <w:rsid w:val="00555034"/>
    <w:rsid w:val="00560B5F"/>
    <w:rsid w:val="00562482"/>
    <w:rsid w:val="0056252E"/>
    <w:rsid w:val="0056666E"/>
    <w:rsid w:val="00567648"/>
    <w:rsid w:val="00570352"/>
    <w:rsid w:val="0057270A"/>
    <w:rsid w:val="005746E3"/>
    <w:rsid w:val="0057559D"/>
    <w:rsid w:val="00577462"/>
    <w:rsid w:val="00582883"/>
    <w:rsid w:val="005852AA"/>
    <w:rsid w:val="00586E94"/>
    <w:rsid w:val="005925EC"/>
    <w:rsid w:val="00596A9F"/>
    <w:rsid w:val="005977D3"/>
    <w:rsid w:val="005A1437"/>
    <w:rsid w:val="005A3A41"/>
    <w:rsid w:val="005A3C40"/>
    <w:rsid w:val="005A3DD1"/>
    <w:rsid w:val="005A6445"/>
    <w:rsid w:val="005B343B"/>
    <w:rsid w:val="005B3D99"/>
    <w:rsid w:val="005B70CD"/>
    <w:rsid w:val="005B77E7"/>
    <w:rsid w:val="005C2A5D"/>
    <w:rsid w:val="005CC956"/>
    <w:rsid w:val="005D1D24"/>
    <w:rsid w:val="005D2052"/>
    <w:rsid w:val="005D3041"/>
    <w:rsid w:val="005D32D1"/>
    <w:rsid w:val="005D70EC"/>
    <w:rsid w:val="005E1028"/>
    <w:rsid w:val="005E33FA"/>
    <w:rsid w:val="005E502B"/>
    <w:rsid w:val="005E5555"/>
    <w:rsid w:val="005E5EA6"/>
    <w:rsid w:val="005E6FF6"/>
    <w:rsid w:val="005E74C6"/>
    <w:rsid w:val="005F3259"/>
    <w:rsid w:val="005F3E57"/>
    <w:rsid w:val="005F434B"/>
    <w:rsid w:val="005F478F"/>
    <w:rsid w:val="005F57EB"/>
    <w:rsid w:val="005F6595"/>
    <w:rsid w:val="00601CB6"/>
    <w:rsid w:val="00604B56"/>
    <w:rsid w:val="00604DF1"/>
    <w:rsid w:val="00610C40"/>
    <w:rsid w:val="00614E72"/>
    <w:rsid w:val="00620D83"/>
    <w:rsid w:val="00621713"/>
    <w:rsid w:val="00621802"/>
    <w:rsid w:val="00623471"/>
    <w:rsid w:val="00623BF6"/>
    <w:rsid w:val="0062783C"/>
    <w:rsid w:val="0063118F"/>
    <w:rsid w:val="0064119F"/>
    <w:rsid w:val="00641E3F"/>
    <w:rsid w:val="00646C1F"/>
    <w:rsid w:val="00651A4F"/>
    <w:rsid w:val="00651B4E"/>
    <w:rsid w:val="00654032"/>
    <w:rsid w:val="0066766A"/>
    <w:rsid w:val="00674EBF"/>
    <w:rsid w:val="00676F12"/>
    <w:rsid w:val="006771AF"/>
    <w:rsid w:val="006807C5"/>
    <w:rsid w:val="006853E1"/>
    <w:rsid w:val="00695779"/>
    <w:rsid w:val="006A3791"/>
    <w:rsid w:val="006A4E74"/>
    <w:rsid w:val="006B4DAE"/>
    <w:rsid w:val="006B66B9"/>
    <w:rsid w:val="006C0F6B"/>
    <w:rsid w:val="006C56DA"/>
    <w:rsid w:val="006C6BD6"/>
    <w:rsid w:val="006C7EDB"/>
    <w:rsid w:val="006D0E1C"/>
    <w:rsid w:val="006D2B8E"/>
    <w:rsid w:val="006D4E83"/>
    <w:rsid w:val="006D5C57"/>
    <w:rsid w:val="006E1031"/>
    <w:rsid w:val="006E157B"/>
    <w:rsid w:val="006E1A1C"/>
    <w:rsid w:val="006E2853"/>
    <w:rsid w:val="006E6030"/>
    <w:rsid w:val="006E6C2F"/>
    <w:rsid w:val="006E7409"/>
    <w:rsid w:val="006F1844"/>
    <w:rsid w:val="006F5565"/>
    <w:rsid w:val="006F5796"/>
    <w:rsid w:val="006F6108"/>
    <w:rsid w:val="006F7564"/>
    <w:rsid w:val="00702323"/>
    <w:rsid w:val="007036FF"/>
    <w:rsid w:val="00710C35"/>
    <w:rsid w:val="00713013"/>
    <w:rsid w:val="00713AF4"/>
    <w:rsid w:val="00713EE6"/>
    <w:rsid w:val="007149D8"/>
    <w:rsid w:val="0071569C"/>
    <w:rsid w:val="00716320"/>
    <w:rsid w:val="007207C5"/>
    <w:rsid w:val="00725BB7"/>
    <w:rsid w:val="00727E82"/>
    <w:rsid w:val="007410AF"/>
    <w:rsid w:val="00747630"/>
    <w:rsid w:val="00750214"/>
    <w:rsid w:val="00750FEE"/>
    <w:rsid w:val="0075285F"/>
    <w:rsid w:val="00760567"/>
    <w:rsid w:val="00760927"/>
    <w:rsid w:val="00763C1A"/>
    <w:rsid w:val="00766D14"/>
    <w:rsid w:val="00770D58"/>
    <w:rsid w:val="00774DF3"/>
    <w:rsid w:val="007765B4"/>
    <w:rsid w:val="00777032"/>
    <w:rsid w:val="007808A0"/>
    <w:rsid w:val="00781A54"/>
    <w:rsid w:val="00783186"/>
    <w:rsid w:val="007852B5"/>
    <w:rsid w:val="007925E9"/>
    <w:rsid w:val="00795A66"/>
    <w:rsid w:val="00795B60"/>
    <w:rsid w:val="007A4343"/>
    <w:rsid w:val="007B3F99"/>
    <w:rsid w:val="007B4FD2"/>
    <w:rsid w:val="007B51A1"/>
    <w:rsid w:val="007C30B8"/>
    <w:rsid w:val="007D016F"/>
    <w:rsid w:val="007D05D4"/>
    <w:rsid w:val="007D451D"/>
    <w:rsid w:val="007D6B46"/>
    <w:rsid w:val="007E139F"/>
    <w:rsid w:val="007E14C4"/>
    <w:rsid w:val="007E3920"/>
    <w:rsid w:val="007F0205"/>
    <w:rsid w:val="007F2A7F"/>
    <w:rsid w:val="007F5AD0"/>
    <w:rsid w:val="007F7E17"/>
    <w:rsid w:val="0080216C"/>
    <w:rsid w:val="00815348"/>
    <w:rsid w:val="008166B5"/>
    <w:rsid w:val="008214A0"/>
    <w:rsid w:val="0082289C"/>
    <w:rsid w:val="008237D3"/>
    <w:rsid w:val="008237DE"/>
    <w:rsid w:val="008252E4"/>
    <w:rsid w:val="00826694"/>
    <w:rsid w:val="00827C51"/>
    <w:rsid w:val="008335FD"/>
    <w:rsid w:val="00834CAA"/>
    <w:rsid w:val="0084227A"/>
    <w:rsid w:val="0084391D"/>
    <w:rsid w:val="00851664"/>
    <w:rsid w:val="00852F76"/>
    <w:rsid w:val="008558F3"/>
    <w:rsid w:val="00856522"/>
    <w:rsid w:val="008569D6"/>
    <w:rsid w:val="0086682B"/>
    <w:rsid w:val="0087363B"/>
    <w:rsid w:val="00877056"/>
    <w:rsid w:val="00881B85"/>
    <w:rsid w:val="0088472D"/>
    <w:rsid w:val="00887057"/>
    <w:rsid w:val="00887498"/>
    <w:rsid w:val="00891174"/>
    <w:rsid w:val="0089387E"/>
    <w:rsid w:val="00894F75"/>
    <w:rsid w:val="008A078E"/>
    <w:rsid w:val="008A1CE6"/>
    <w:rsid w:val="008A2BBA"/>
    <w:rsid w:val="008A2E39"/>
    <w:rsid w:val="008A6638"/>
    <w:rsid w:val="008B19A8"/>
    <w:rsid w:val="008B6225"/>
    <w:rsid w:val="008B628A"/>
    <w:rsid w:val="008C0E89"/>
    <w:rsid w:val="008C22C2"/>
    <w:rsid w:val="008C4A1E"/>
    <w:rsid w:val="008D2A6F"/>
    <w:rsid w:val="008D2AAA"/>
    <w:rsid w:val="008D3234"/>
    <w:rsid w:val="008D44E6"/>
    <w:rsid w:val="008D675E"/>
    <w:rsid w:val="008E3A4C"/>
    <w:rsid w:val="008E4CF2"/>
    <w:rsid w:val="008E5A8B"/>
    <w:rsid w:val="008E68E2"/>
    <w:rsid w:val="008E7009"/>
    <w:rsid w:val="008E71A2"/>
    <w:rsid w:val="008E7C3C"/>
    <w:rsid w:val="008F0621"/>
    <w:rsid w:val="008F06E3"/>
    <w:rsid w:val="008F2A00"/>
    <w:rsid w:val="008F7C49"/>
    <w:rsid w:val="0090B6AB"/>
    <w:rsid w:val="0091014D"/>
    <w:rsid w:val="0091054A"/>
    <w:rsid w:val="00911D05"/>
    <w:rsid w:val="00912500"/>
    <w:rsid w:val="0091257C"/>
    <w:rsid w:val="00912A89"/>
    <w:rsid w:val="0091333A"/>
    <w:rsid w:val="009134BF"/>
    <w:rsid w:val="00915EC9"/>
    <w:rsid w:val="00917998"/>
    <w:rsid w:val="00921073"/>
    <w:rsid w:val="0092429A"/>
    <w:rsid w:val="0092DE43"/>
    <w:rsid w:val="00932941"/>
    <w:rsid w:val="00932A5C"/>
    <w:rsid w:val="009414BE"/>
    <w:rsid w:val="00946BB5"/>
    <w:rsid w:val="00955879"/>
    <w:rsid w:val="00955B78"/>
    <w:rsid w:val="00956433"/>
    <w:rsid w:val="0096206A"/>
    <w:rsid w:val="009625AE"/>
    <w:rsid w:val="00971E64"/>
    <w:rsid w:val="00973615"/>
    <w:rsid w:val="00973D2A"/>
    <w:rsid w:val="0098068C"/>
    <w:rsid w:val="00981ED3"/>
    <w:rsid w:val="00982AC9"/>
    <w:rsid w:val="00984E21"/>
    <w:rsid w:val="00984FE0"/>
    <w:rsid w:val="00992177"/>
    <w:rsid w:val="00994CA5"/>
    <w:rsid w:val="0099737C"/>
    <w:rsid w:val="00997F3E"/>
    <w:rsid w:val="009A0A8A"/>
    <w:rsid w:val="009A3E4E"/>
    <w:rsid w:val="009A479E"/>
    <w:rsid w:val="009A50C2"/>
    <w:rsid w:val="009A791D"/>
    <w:rsid w:val="009B398F"/>
    <w:rsid w:val="009B5FA2"/>
    <w:rsid w:val="009C12CF"/>
    <w:rsid w:val="009C15D7"/>
    <w:rsid w:val="009C4C0F"/>
    <w:rsid w:val="009D0E6B"/>
    <w:rsid w:val="009D2C4B"/>
    <w:rsid w:val="009D31AC"/>
    <w:rsid w:val="009D5BDB"/>
    <w:rsid w:val="009E26AF"/>
    <w:rsid w:val="009E4750"/>
    <w:rsid w:val="009F14F9"/>
    <w:rsid w:val="009F44D0"/>
    <w:rsid w:val="009F5AE6"/>
    <w:rsid w:val="00A00DC5"/>
    <w:rsid w:val="00A0116B"/>
    <w:rsid w:val="00A01233"/>
    <w:rsid w:val="00A0320D"/>
    <w:rsid w:val="00A11414"/>
    <w:rsid w:val="00A11F0A"/>
    <w:rsid w:val="00A14977"/>
    <w:rsid w:val="00A15E7B"/>
    <w:rsid w:val="00A21900"/>
    <w:rsid w:val="00A23FAB"/>
    <w:rsid w:val="00A253CF"/>
    <w:rsid w:val="00A25EA7"/>
    <w:rsid w:val="00A26913"/>
    <w:rsid w:val="00A31F6A"/>
    <w:rsid w:val="00A33D11"/>
    <w:rsid w:val="00A3791F"/>
    <w:rsid w:val="00A40B0E"/>
    <w:rsid w:val="00A413A9"/>
    <w:rsid w:val="00A4661B"/>
    <w:rsid w:val="00A473D8"/>
    <w:rsid w:val="00A47EFD"/>
    <w:rsid w:val="00A52CC1"/>
    <w:rsid w:val="00A532BE"/>
    <w:rsid w:val="00A61915"/>
    <w:rsid w:val="00A62191"/>
    <w:rsid w:val="00A66EDD"/>
    <w:rsid w:val="00A6798D"/>
    <w:rsid w:val="00A70EC1"/>
    <w:rsid w:val="00A73FB9"/>
    <w:rsid w:val="00A759A0"/>
    <w:rsid w:val="00A77E4A"/>
    <w:rsid w:val="00A829D9"/>
    <w:rsid w:val="00A86CC1"/>
    <w:rsid w:val="00A87D83"/>
    <w:rsid w:val="00A952F5"/>
    <w:rsid w:val="00AA0515"/>
    <w:rsid w:val="00AA1249"/>
    <w:rsid w:val="00AA6E16"/>
    <w:rsid w:val="00AA7091"/>
    <w:rsid w:val="00AA7734"/>
    <w:rsid w:val="00AA7F7A"/>
    <w:rsid w:val="00AB3116"/>
    <w:rsid w:val="00AB458D"/>
    <w:rsid w:val="00AB7EC4"/>
    <w:rsid w:val="00AC18B1"/>
    <w:rsid w:val="00AC45EA"/>
    <w:rsid w:val="00AD0078"/>
    <w:rsid w:val="00AD6ACC"/>
    <w:rsid w:val="00AD7558"/>
    <w:rsid w:val="00AD7618"/>
    <w:rsid w:val="00AE2842"/>
    <w:rsid w:val="00AE2CB7"/>
    <w:rsid w:val="00AF403A"/>
    <w:rsid w:val="00B00777"/>
    <w:rsid w:val="00B03107"/>
    <w:rsid w:val="00B101BF"/>
    <w:rsid w:val="00B11D5C"/>
    <w:rsid w:val="00B1289B"/>
    <w:rsid w:val="00B13186"/>
    <w:rsid w:val="00B20FC4"/>
    <w:rsid w:val="00B413EE"/>
    <w:rsid w:val="00B4390A"/>
    <w:rsid w:val="00B454AB"/>
    <w:rsid w:val="00B4620A"/>
    <w:rsid w:val="00B52994"/>
    <w:rsid w:val="00B52D04"/>
    <w:rsid w:val="00B5305F"/>
    <w:rsid w:val="00B54A28"/>
    <w:rsid w:val="00B6143D"/>
    <w:rsid w:val="00B621E3"/>
    <w:rsid w:val="00B64547"/>
    <w:rsid w:val="00B6557A"/>
    <w:rsid w:val="00B67555"/>
    <w:rsid w:val="00B704F2"/>
    <w:rsid w:val="00B70F1D"/>
    <w:rsid w:val="00B72E59"/>
    <w:rsid w:val="00B72FC2"/>
    <w:rsid w:val="00B73A38"/>
    <w:rsid w:val="00B74842"/>
    <w:rsid w:val="00B74928"/>
    <w:rsid w:val="00B75545"/>
    <w:rsid w:val="00B83572"/>
    <w:rsid w:val="00B85941"/>
    <w:rsid w:val="00B85F8A"/>
    <w:rsid w:val="00B94EF1"/>
    <w:rsid w:val="00B969A2"/>
    <w:rsid w:val="00BA16C4"/>
    <w:rsid w:val="00BA5BD6"/>
    <w:rsid w:val="00BA7276"/>
    <w:rsid w:val="00BB1423"/>
    <w:rsid w:val="00BB155F"/>
    <w:rsid w:val="00BB29BE"/>
    <w:rsid w:val="00BB4427"/>
    <w:rsid w:val="00BC0659"/>
    <w:rsid w:val="00BC0E28"/>
    <w:rsid w:val="00BC11A0"/>
    <w:rsid w:val="00BC20C9"/>
    <w:rsid w:val="00BC7E62"/>
    <w:rsid w:val="00BD0F48"/>
    <w:rsid w:val="00BD1F00"/>
    <w:rsid w:val="00BD265E"/>
    <w:rsid w:val="00BD3224"/>
    <w:rsid w:val="00BD3E04"/>
    <w:rsid w:val="00BD419C"/>
    <w:rsid w:val="00BD7F65"/>
    <w:rsid w:val="00BE0BAE"/>
    <w:rsid w:val="00BE27E4"/>
    <w:rsid w:val="00BF2091"/>
    <w:rsid w:val="00BF43E6"/>
    <w:rsid w:val="00BF7F97"/>
    <w:rsid w:val="00C017BA"/>
    <w:rsid w:val="00C019F9"/>
    <w:rsid w:val="00C042D7"/>
    <w:rsid w:val="00C06239"/>
    <w:rsid w:val="00C06BF7"/>
    <w:rsid w:val="00C0739F"/>
    <w:rsid w:val="00C231C5"/>
    <w:rsid w:val="00C23DAF"/>
    <w:rsid w:val="00C3025D"/>
    <w:rsid w:val="00C30A0A"/>
    <w:rsid w:val="00C3669C"/>
    <w:rsid w:val="00C3799E"/>
    <w:rsid w:val="00C41371"/>
    <w:rsid w:val="00C52360"/>
    <w:rsid w:val="00C53AD2"/>
    <w:rsid w:val="00C57075"/>
    <w:rsid w:val="00C57F5A"/>
    <w:rsid w:val="00C60272"/>
    <w:rsid w:val="00C6492D"/>
    <w:rsid w:val="00C649BF"/>
    <w:rsid w:val="00C66498"/>
    <w:rsid w:val="00C75045"/>
    <w:rsid w:val="00C81618"/>
    <w:rsid w:val="00C873AF"/>
    <w:rsid w:val="00C9161E"/>
    <w:rsid w:val="00C9262D"/>
    <w:rsid w:val="00C9421F"/>
    <w:rsid w:val="00C94894"/>
    <w:rsid w:val="00CA0AD0"/>
    <w:rsid w:val="00CA0CDE"/>
    <w:rsid w:val="00CA6276"/>
    <w:rsid w:val="00CB3E52"/>
    <w:rsid w:val="00CB68B0"/>
    <w:rsid w:val="00CB7367"/>
    <w:rsid w:val="00CC06D1"/>
    <w:rsid w:val="00CC0A8E"/>
    <w:rsid w:val="00CC0EF7"/>
    <w:rsid w:val="00CC10A6"/>
    <w:rsid w:val="00CC164B"/>
    <w:rsid w:val="00CC265E"/>
    <w:rsid w:val="00CC2F37"/>
    <w:rsid w:val="00CC3C68"/>
    <w:rsid w:val="00CC5B98"/>
    <w:rsid w:val="00CC5F54"/>
    <w:rsid w:val="00CD4317"/>
    <w:rsid w:val="00CD4E60"/>
    <w:rsid w:val="00CD4EB6"/>
    <w:rsid w:val="00CD66A6"/>
    <w:rsid w:val="00CE0F26"/>
    <w:rsid w:val="00CE102E"/>
    <w:rsid w:val="00CE117A"/>
    <w:rsid w:val="00CE2FD3"/>
    <w:rsid w:val="00CE3955"/>
    <w:rsid w:val="00CF01BE"/>
    <w:rsid w:val="00CF0BBB"/>
    <w:rsid w:val="00CF131A"/>
    <w:rsid w:val="00CF6358"/>
    <w:rsid w:val="00CF69D1"/>
    <w:rsid w:val="00CF7602"/>
    <w:rsid w:val="00D00F67"/>
    <w:rsid w:val="00D014A8"/>
    <w:rsid w:val="00D05521"/>
    <w:rsid w:val="00D05B21"/>
    <w:rsid w:val="00D14C80"/>
    <w:rsid w:val="00D20641"/>
    <w:rsid w:val="00D22675"/>
    <w:rsid w:val="00D3154E"/>
    <w:rsid w:val="00D33F9E"/>
    <w:rsid w:val="00D36A66"/>
    <w:rsid w:val="00D42F3C"/>
    <w:rsid w:val="00D46B19"/>
    <w:rsid w:val="00D46CC1"/>
    <w:rsid w:val="00D47A14"/>
    <w:rsid w:val="00D50692"/>
    <w:rsid w:val="00D525EF"/>
    <w:rsid w:val="00D540D9"/>
    <w:rsid w:val="00D544BA"/>
    <w:rsid w:val="00D5530C"/>
    <w:rsid w:val="00D64C75"/>
    <w:rsid w:val="00D745DD"/>
    <w:rsid w:val="00D7717F"/>
    <w:rsid w:val="00D80436"/>
    <w:rsid w:val="00D806B4"/>
    <w:rsid w:val="00D847EF"/>
    <w:rsid w:val="00D84AA2"/>
    <w:rsid w:val="00D84CFB"/>
    <w:rsid w:val="00D87494"/>
    <w:rsid w:val="00D87BFD"/>
    <w:rsid w:val="00D91222"/>
    <w:rsid w:val="00D96AAE"/>
    <w:rsid w:val="00DA372E"/>
    <w:rsid w:val="00DA3BCA"/>
    <w:rsid w:val="00DA706F"/>
    <w:rsid w:val="00DA72AA"/>
    <w:rsid w:val="00DB105A"/>
    <w:rsid w:val="00DB2E0E"/>
    <w:rsid w:val="00DB4BB8"/>
    <w:rsid w:val="00DB7668"/>
    <w:rsid w:val="00DC2A9A"/>
    <w:rsid w:val="00DC2F79"/>
    <w:rsid w:val="00DD0AE9"/>
    <w:rsid w:val="00DD279C"/>
    <w:rsid w:val="00DD3CBD"/>
    <w:rsid w:val="00DD5D2C"/>
    <w:rsid w:val="00DD7724"/>
    <w:rsid w:val="00DE0890"/>
    <w:rsid w:val="00DE1025"/>
    <w:rsid w:val="00DE35C5"/>
    <w:rsid w:val="00DE59C8"/>
    <w:rsid w:val="00DE5F55"/>
    <w:rsid w:val="00DE7DEF"/>
    <w:rsid w:val="00DF0AE5"/>
    <w:rsid w:val="00DF37B4"/>
    <w:rsid w:val="00DF3B2F"/>
    <w:rsid w:val="00DF47BD"/>
    <w:rsid w:val="00DF706A"/>
    <w:rsid w:val="00DF79D9"/>
    <w:rsid w:val="00E01F06"/>
    <w:rsid w:val="00E0256A"/>
    <w:rsid w:val="00E02AD2"/>
    <w:rsid w:val="00E11162"/>
    <w:rsid w:val="00E16273"/>
    <w:rsid w:val="00E16CC2"/>
    <w:rsid w:val="00E17176"/>
    <w:rsid w:val="00E22A2B"/>
    <w:rsid w:val="00E24FB7"/>
    <w:rsid w:val="00E26548"/>
    <w:rsid w:val="00E27368"/>
    <w:rsid w:val="00E27DB4"/>
    <w:rsid w:val="00E30623"/>
    <w:rsid w:val="00E3096F"/>
    <w:rsid w:val="00E30D18"/>
    <w:rsid w:val="00E50437"/>
    <w:rsid w:val="00E5293C"/>
    <w:rsid w:val="00E671DA"/>
    <w:rsid w:val="00E7244A"/>
    <w:rsid w:val="00E80BA9"/>
    <w:rsid w:val="00E85B83"/>
    <w:rsid w:val="00E9098F"/>
    <w:rsid w:val="00E925FB"/>
    <w:rsid w:val="00EA6440"/>
    <w:rsid w:val="00EB0FDB"/>
    <w:rsid w:val="00EB1132"/>
    <w:rsid w:val="00EB249A"/>
    <w:rsid w:val="00EB26CA"/>
    <w:rsid w:val="00EB5834"/>
    <w:rsid w:val="00EC0B19"/>
    <w:rsid w:val="00EC13BF"/>
    <w:rsid w:val="00EC44D5"/>
    <w:rsid w:val="00EC5B1B"/>
    <w:rsid w:val="00ED584F"/>
    <w:rsid w:val="00ED5D0D"/>
    <w:rsid w:val="00EF01D3"/>
    <w:rsid w:val="00EF0338"/>
    <w:rsid w:val="00EF127C"/>
    <w:rsid w:val="00EF3BA5"/>
    <w:rsid w:val="00EF4E7B"/>
    <w:rsid w:val="00F00E45"/>
    <w:rsid w:val="00F016B9"/>
    <w:rsid w:val="00F04719"/>
    <w:rsid w:val="00F07E4C"/>
    <w:rsid w:val="00F1027E"/>
    <w:rsid w:val="00F268F1"/>
    <w:rsid w:val="00F329DA"/>
    <w:rsid w:val="00F337B6"/>
    <w:rsid w:val="00F33CA7"/>
    <w:rsid w:val="00F34CBA"/>
    <w:rsid w:val="00F403EF"/>
    <w:rsid w:val="00F41CD9"/>
    <w:rsid w:val="00F41FD1"/>
    <w:rsid w:val="00F4228F"/>
    <w:rsid w:val="00F50ACB"/>
    <w:rsid w:val="00F52C42"/>
    <w:rsid w:val="00F54344"/>
    <w:rsid w:val="00F54F10"/>
    <w:rsid w:val="00F571E1"/>
    <w:rsid w:val="00F64B17"/>
    <w:rsid w:val="00F71834"/>
    <w:rsid w:val="00F72CDF"/>
    <w:rsid w:val="00F75BC6"/>
    <w:rsid w:val="00F80FC6"/>
    <w:rsid w:val="00F82514"/>
    <w:rsid w:val="00F87523"/>
    <w:rsid w:val="00F969B2"/>
    <w:rsid w:val="00FA06F7"/>
    <w:rsid w:val="00FA0741"/>
    <w:rsid w:val="00FA169F"/>
    <w:rsid w:val="00FA224A"/>
    <w:rsid w:val="00FA5FFE"/>
    <w:rsid w:val="00FB288F"/>
    <w:rsid w:val="00FB2C17"/>
    <w:rsid w:val="00FB32F8"/>
    <w:rsid w:val="00FB460E"/>
    <w:rsid w:val="00FC3774"/>
    <w:rsid w:val="00FC5F22"/>
    <w:rsid w:val="00FD07BA"/>
    <w:rsid w:val="00FD28D8"/>
    <w:rsid w:val="00FD7D9F"/>
    <w:rsid w:val="00FE02A4"/>
    <w:rsid w:val="00FE0F82"/>
    <w:rsid w:val="00FE289A"/>
    <w:rsid w:val="00FE373B"/>
    <w:rsid w:val="00FE5B0F"/>
    <w:rsid w:val="00FF2BD5"/>
    <w:rsid w:val="00FF486F"/>
    <w:rsid w:val="00FF5D4B"/>
    <w:rsid w:val="012989D2"/>
    <w:rsid w:val="016040E7"/>
    <w:rsid w:val="016C9137"/>
    <w:rsid w:val="0179993B"/>
    <w:rsid w:val="01809E6B"/>
    <w:rsid w:val="018B016D"/>
    <w:rsid w:val="0206D750"/>
    <w:rsid w:val="02429B95"/>
    <w:rsid w:val="0262B61E"/>
    <w:rsid w:val="027BA72C"/>
    <w:rsid w:val="0285E57F"/>
    <w:rsid w:val="028A8AEB"/>
    <w:rsid w:val="0313541A"/>
    <w:rsid w:val="0322C5AB"/>
    <w:rsid w:val="03418047"/>
    <w:rsid w:val="038BEDAF"/>
    <w:rsid w:val="03BF0CE8"/>
    <w:rsid w:val="03CB731F"/>
    <w:rsid w:val="03DD86E8"/>
    <w:rsid w:val="03EA7642"/>
    <w:rsid w:val="040AAA0F"/>
    <w:rsid w:val="0465CBDA"/>
    <w:rsid w:val="0469F185"/>
    <w:rsid w:val="047989B4"/>
    <w:rsid w:val="047B5371"/>
    <w:rsid w:val="04908760"/>
    <w:rsid w:val="04A87711"/>
    <w:rsid w:val="05263300"/>
    <w:rsid w:val="053F9DB6"/>
    <w:rsid w:val="0546E341"/>
    <w:rsid w:val="05642C8D"/>
    <w:rsid w:val="057849E5"/>
    <w:rsid w:val="05A57786"/>
    <w:rsid w:val="05E89CFC"/>
    <w:rsid w:val="05E8A99B"/>
    <w:rsid w:val="05F68681"/>
    <w:rsid w:val="060614BE"/>
    <w:rsid w:val="06833390"/>
    <w:rsid w:val="072C9310"/>
    <w:rsid w:val="0761EB83"/>
    <w:rsid w:val="07A2839D"/>
    <w:rsid w:val="0825789E"/>
    <w:rsid w:val="086763EF"/>
    <w:rsid w:val="0870C80B"/>
    <w:rsid w:val="0882BC93"/>
    <w:rsid w:val="0890FFA3"/>
    <w:rsid w:val="08933907"/>
    <w:rsid w:val="08947616"/>
    <w:rsid w:val="08AA3C8D"/>
    <w:rsid w:val="08C5D46D"/>
    <w:rsid w:val="08ECCE96"/>
    <w:rsid w:val="09173F3E"/>
    <w:rsid w:val="09234D64"/>
    <w:rsid w:val="092E2743"/>
    <w:rsid w:val="094D9BBA"/>
    <w:rsid w:val="09E2C218"/>
    <w:rsid w:val="09EBDB90"/>
    <w:rsid w:val="0A00B792"/>
    <w:rsid w:val="0A047910"/>
    <w:rsid w:val="0A2D8558"/>
    <w:rsid w:val="0A3223A9"/>
    <w:rsid w:val="0AA72BB3"/>
    <w:rsid w:val="0AB4EE68"/>
    <w:rsid w:val="0B4CF7F9"/>
    <w:rsid w:val="0B6C3943"/>
    <w:rsid w:val="0B7E9279"/>
    <w:rsid w:val="0B8C7EE2"/>
    <w:rsid w:val="0BD1D7D6"/>
    <w:rsid w:val="0BD6B2D4"/>
    <w:rsid w:val="0C2C4D09"/>
    <w:rsid w:val="0C4EE000"/>
    <w:rsid w:val="0C54CDD8"/>
    <w:rsid w:val="0C7660C1"/>
    <w:rsid w:val="0CCA116F"/>
    <w:rsid w:val="0D2CD835"/>
    <w:rsid w:val="0D319FDD"/>
    <w:rsid w:val="0D398778"/>
    <w:rsid w:val="0D982952"/>
    <w:rsid w:val="0DF54DDD"/>
    <w:rsid w:val="0E0DEB71"/>
    <w:rsid w:val="0F7FDC5E"/>
    <w:rsid w:val="0FA1C878"/>
    <w:rsid w:val="0FB5FEC2"/>
    <w:rsid w:val="0FFFE08A"/>
    <w:rsid w:val="10465858"/>
    <w:rsid w:val="10D11735"/>
    <w:rsid w:val="10F315E1"/>
    <w:rsid w:val="110C4972"/>
    <w:rsid w:val="1143CDBE"/>
    <w:rsid w:val="114E228D"/>
    <w:rsid w:val="1156CA2F"/>
    <w:rsid w:val="116DE7CB"/>
    <w:rsid w:val="11F497EC"/>
    <w:rsid w:val="122972F9"/>
    <w:rsid w:val="12700450"/>
    <w:rsid w:val="1299D6E1"/>
    <w:rsid w:val="12B9F35C"/>
    <w:rsid w:val="12C11CD4"/>
    <w:rsid w:val="12C4A3A5"/>
    <w:rsid w:val="1337814C"/>
    <w:rsid w:val="134348E7"/>
    <w:rsid w:val="137C1C24"/>
    <w:rsid w:val="13BED9E2"/>
    <w:rsid w:val="14087D88"/>
    <w:rsid w:val="1420B1BA"/>
    <w:rsid w:val="1432D71D"/>
    <w:rsid w:val="1450FF3A"/>
    <w:rsid w:val="149287B3"/>
    <w:rsid w:val="14F34DCF"/>
    <w:rsid w:val="155306D2"/>
    <w:rsid w:val="155CACFB"/>
    <w:rsid w:val="155F91BF"/>
    <w:rsid w:val="15849485"/>
    <w:rsid w:val="15993571"/>
    <w:rsid w:val="15DD3056"/>
    <w:rsid w:val="1669AEF6"/>
    <w:rsid w:val="17190E39"/>
    <w:rsid w:val="171A3805"/>
    <w:rsid w:val="1730A4DD"/>
    <w:rsid w:val="17348E16"/>
    <w:rsid w:val="1737AD99"/>
    <w:rsid w:val="1757F320"/>
    <w:rsid w:val="1767D3CF"/>
    <w:rsid w:val="17688ADC"/>
    <w:rsid w:val="17692691"/>
    <w:rsid w:val="176D7C80"/>
    <w:rsid w:val="1772DFD6"/>
    <w:rsid w:val="17923944"/>
    <w:rsid w:val="17BD6093"/>
    <w:rsid w:val="17C2045A"/>
    <w:rsid w:val="17F6EE38"/>
    <w:rsid w:val="17F74E13"/>
    <w:rsid w:val="1802564A"/>
    <w:rsid w:val="1824DE6B"/>
    <w:rsid w:val="18A5AECA"/>
    <w:rsid w:val="18BBBC49"/>
    <w:rsid w:val="18DF2BC7"/>
    <w:rsid w:val="191C2831"/>
    <w:rsid w:val="1A2677F5"/>
    <w:rsid w:val="1A63DC3E"/>
    <w:rsid w:val="1A6CA694"/>
    <w:rsid w:val="1A98E4C2"/>
    <w:rsid w:val="1AB05C74"/>
    <w:rsid w:val="1AB62179"/>
    <w:rsid w:val="1ADD29B8"/>
    <w:rsid w:val="1AF9A51C"/>
    <w:rsid w:val="1B6DC15A"/>
    <w:rsid w:val="1BE6A0CF"/>
    <w:rsid w:val="1C3EB163"/>
    <w:rsid w:val="1C7C3D8B"/>
    <w:rsid w:val="1CDF4B10"/>
    <w:rsid w:val="1CE3E8F1"/>
    <w:rsid w:val="1D00E7D9"/>
    <w:rsid w:val="1D610293"/>
    <w:rsid w:val="1D64BB8E"/>
    <w:rsid w:val="1DA4E05F"/>
    <w:rsid w:val="1E078E43"/>
    <w:rsid w:val="1E4BD542"/>
    <w:rsid w:val="1E80F289"/>
    <w:rsid w:val="1EAD26EB"/>
    <w:rsid w:val="1EE0CBA0"/>
    <w:rsid w:val="1F0AECC1"/>
    <w:rsid w:val="1F2C96C3"/>
    <w:rsid w:val="1F4017B7"/>
    <w:rsid w:val="1F62035A"/>
    <w:rsid w:val="1F86777F"/>
    <w:rsid w:val="1F8B8F87"/>
    <w:rsid w:val="1FB227FB"/>
    <w:rsid w:val="1FBEF342"/>
    <w:rsid w:val="1FFBCD33"/>
    <w:rsid w:val="2064BBD9"/>
    <w:rsid w:val="20773F22"/>
    <w:rsid w:val="207BC74B"/>
    <w:rsid w:val="210F47E1"/>
    <w:rsid w:val="211FFA41"/>
    <w:rsid w:val="214E6D91"/>
    <w:rsid w:val="215EBF6C"/>
    <w:rsid w:val="21671A5E"/>
    <w:rsid w:val="21B95617"/>
    <w:rsid w:val="21D8884A"/>
    <w:rsid w:val="220DCF53"/>
    <w:rsid w:val="224CEAC4"/>
    <w:rsid w:val="22643785"/>
    <w:rsid w:val="22A0CD61"/>
    <w:rsid w:val="22B6A497"/>
    <w:rsid w:val="2305D693"/>
    <w:rsid w:val="23BD4F2B"/>
    <w:rsid w:val="23ED12B0"/>
    <w:rsid w:val="2422BC88"/>
    <w:rsid w:val="242366AF"/>
    <w:rsid w:val="24780335"/>
    <w:rsid w:val="248EBDE7"/>
    <w:rsid w:val="24F53DED"/>
    <w:rsid w:val="2535175C"/>
    <w:rsid w:val="254C9C05"/>
    <w:rsid w:val="25554DC1"/>
    <w:rsid w:val="2570DC33"/>
    <w:rsid w:val="257F348B"/>
    <w:rsid w:val="25BB40C6"/>
    <w:rsid w:val="26542192"/>
    <w:rsid w:val="26A551D5"/>
    <w:rsid w:val="270459F0"/>
    <w:rsid w:val="270845AE"/>
    <w:rsid w:val="27137402"/>
    <w:rsid w:val="2772C729"/>
    <w:rsid w:val="27B5F38F"/>
    <w:rsid w:val="27BCC26A"/>
    <w:rsid w:val="27BF7D38"/>
    <w:rsid w:val="2806DA59"/>
    <w:rsid w:val="2846768E"/>
    <w:rsid w:val="285C672B"/>
    <w:rsid w:val="2898EB0D"/>
    <w:rsid w:val="28F78C5E"/>
    <w:rsid w:val="29338368"/>
    <w:rsid w:val="293E0EEF"/>
    <w:rsid w:val="29404B4F"/>
    <w:rsid w:val="2A2D47FC"/>
    <w:rsid w:val="2A3E7AED"/>
    <w:rsid w:val="2A4D9F68"/>
    <w:rsid w:val="2A78BBBF"/>
    <w:rsid w:val="2A89D8F9"/>
    <w:rsid w:val="2A978130"/>
    <w:rsid w:val="2AB1FE83"/>
    <w:rsid w:val="2ACF1649"/>
    <w:rsid w:val="2AD141EF"/>
    <w:rsid w:val="2B3B7450"/>
    <w:rsid w:val="2B3E7B1B"/>
    <w:rsid w:val="2B5500A8"/>
    <w:rsid w:val="2B78C2F8"/>
    <w:rsid w:val="2B8F12A9"/>
    <w:rsid w:val="2BAB66E8"/>
    <w:rsid w:val="2BBA84A1"/>
    <w:rsid w:val="2BBC474E"/>
    <w:rsid w:val="2C1CCD9C"/>
    <w:rsid w:val="2C2BF930"/>
    <w:rsid w:val="2C6ABBAF"/>
    <w:rsid w:val="2C6C4C46"/>
    <w:rsid w:val="2C6DA4BC"/>
    <w:rsid w:val="2CAA2EB0"/>
    <w:rsid w:val="2CE23902"/>
    <w:rsid w:val="2CED3602"/>
    <w:rsid w:val="2D0E4612"/>
    <w:rsid w:val="2D3D7DF3"/>
    <w:rsid w:val="2D473749"/>
    <w:rsid w:val="2D4AAFD9"/>
    <w:rsid w:val="2D6E0165"/>
    <w:rsid w:val="2D7B7FE2"/>
    <w:rsid w:val="2DA5A4C2"/>
    <w:rsid w:val="2E0C6546"/>
    <w:rsid w:val="2E21D1C0"/>
    <w:rsid w:val="2E4F572E"/>
    <w:rsid w:val="2E7E6A6D"/>
    <w:rsid w:val="2E8431A1"/>
    <w:rsid w:val="2E947473"/>
    <w:rsid w:val="2ED0D312"/>
    <w:rsid w:val="2EE689AD"/>
    <w:rsid w:val="2EEE682F"/>
    <w:rsid w:val="2F3B2C9B"/>
    <w:rsid w:val="2F6255D4"/>
    <w:rsid w:val="2F708B9F"/>
    <w:rsid w:val="2FBAABE6"/>
    <w:rsid w:val="2FCE7B7C"/>
    <w:rsid w:val="2FF2F9A5"/>
    <w:rsid w:val="30BF5997"/>
    <w:rsid w:val="30C9ED05"/>
    <w:rsid w:val="30F891A2"/>
    <w:rsid w:val="31389FA1"/>
    <w:rsid w:val="31B5AA25"/>
    <w:rsid w:val="31E8047C"/>
    <w:rsid w:val="31EC8601"/>
    <w:rsid w:val="31F51BE0"/>
    <w:rsid w:val="323F88F0"/>
    <w:rsid w:val="32411254"/>
    <w:rsid w:val="328657B6"/>
    <w:rsid w:val="329CD000"/>
    <w:rsid w:val="32AED045"/>
    <w:rsid w:val="336C3102"/>
    <w:rsid w:val="339A09FD"/>
    <w:rsid w:val="33A780A6"/>
    <w:rsid w:val="33C5B43F"/>
    <w:rsid w:val="33FA04F2"/>
    <w:rsid w:val="34242796"/>
    <w:rsid w:val="342C1E7A"/>
    <w:rsid w:val="346C6749"/>
    <w:rsid w:val="34844195"/>
    <w:rsid w:val="34ED4AE7"/>
    <w:rsid w:val="34F0C646"/>
    <w:rsid w:val="354A1497"/>
    <w:rsid w:val="35772149"/>
    <w:rsid w:val="35D6269E"/>
    <w:rsid w:val="35F92257"/>
    <w:rsid w:val="360C56A9"/>
    <w:rsid w:val="361D7E99"/>
    <w:rsid w:val="36368CBB"/>
    <w:rsid w:val="364912CC"/>
    <w:rsid w:val="364DBFC5"/>
    <w:rsid w:val="367BBE01"/>
    <w:rsid w:val="368C96A7"/>
    <w:rsid w:val="36A680CC"/>
    <w:rsid w:val="36E11608"/>
    <w:rsid w:val="377918C1"/>
    <w:rsid w:val="37835CF8"/>
    <w:rsid w:val="37CF46B9"/>
    <w:rsid w:val="37F1544A"/>
    <w:rsid w:val="38023BE5"/>
    <w:rsid w:val="384371FB"/>
    <w:rsid w:val="384AB064"/>
    <w:rsid w:val="38574600"/>
    <w:rsid w:val="387EE5B1"/>
    <w:rsid w:val="38FF0FE9"/>
    <w:rsid w:val="395B2E2F"/>
    <w:rsid w:val="396949B0"/>
    <w:rsid w:val="3989F76C"/>
    <w:rsid w:val="398A1D59"/>
    <w:rsid w:val="398DB303"/>
    <w:rsid w:val="39969ED2"/>
    <w:rsid w:val="39BFB910"/>
    <w:rsid w:val="39C43769"/>
    <w:rsid w:val="39F31661"/>
    <w:rsid w:val="3A3446D4"/>
    <w:rsid w:val="3A44868E"/>
    <w:rsid w:val="3A604939"/>
    <w:rsid w:val="3A8263FD"/>
    <w:rsid w:val="3AA9D2D4"/>
    <w:rsid w:val="3AABF4BD"/>
    <w:rsid w:val="3ADC0949"/>
    <w:rsid w:val="3AE0AC99"/>
    <w:rsid w:val="3AED6519"/>
    <w:rsid w:val="3AFBDF3F"/>
    <w:rsid w:val="3B37FA7E"/>
    <w:rsid w:val="3B5C8C6B"/>
    <w:rsid w:val="3B6A9FAF"/>
    <w:rsid w:val="3B76DF09"/>
    <w:rsid w:val="3BB5E14E"/>
    <w:rsid w:val="3BBEDABC"/>
    <w:rsid w:val="3BD80319"/>
    <w:rsid w:val="3BFD15B9"/>
    <w:rsid w:val="3C2A7BA5"/>
    <w:rsid w:val="3C9147C9"/>
    <w:rsid w:val="3CB9F3BD"/>
    <w:rsid w:val="3CDE45A3"/>
    <w:rsid w:val="3D114F58"/>
    <w:rsid w:val="3D24D5B4"/>
    <w:rsid w:val="3DAC3877"/>
    <w:rsid w:val="3E287643"/>
    <w:rsid w:val="3E55C41E"/>
    <w:rsid w:val="3E942D2D"/>
    <w:rsid w:val="3EE20FF3"/>
    <w:rsid w:val="3EFF33DC"/>
    <w:rsid w:val="3F34B67B"/>
    <w:rsid w:val="3F65F6DC"/>
    <w:rsid w:val="3FB1725C"/>
    <w:rsid w:val="3FCAF1A5"/>
    <w:rsid w:val="3FE3B550"/>
    <w:rsid w:val="404CAE7B"/>
    <w:rsid w:val="4059FFDF"/>
    <w:rsid w:val="40CF4E70"/>
    <w:rsid w:val="40E6A036"/>
    <w:rsid w:val="4111A9D7"/>
    <w:rsid w:val="411E6424"/>
    <w:rsid w:val="418081D0"/>
    <w:rsid w:val="418BEA87"/>
    <w:rsid w:val="41B9FF64"/>
    <w:rsid w:val="41EDF911"/>
    <w:rsid w:val="41F0D05A"/>
    <w:rsid w:val="42146363"/>
    <w:rsid w:val="42860747"/>
    <w:rsid w:val="42B153FC"/>
    <w:rsid w:val="42E1EDE2"/>
    <w:rsid w:val="42F3124E"/>
    <w:rsid w:val="4326F2F6"/>
    <w:rsid w:val="4394608F"/>
    <w:rsid w:val="43FBE251"/>
    <w:rsid w:val="4436E6DC"/>
    <w:rsid w:val="445707DE"/>
    <w:rsid w:val="44B149B4"/>
    <w:rsid w:val="44C28D81"/>
    <w:rsid w:val="45118475"/>
    <w:rsid w:val="45240468"/>
    <w:rsid w:val="453A5C60"/>
    <w:rsid w:val="456DAA88"/>
    <w:rsid w:val="457BABFC"/>
    <w:rsid w:val="457CD191"/>
    <w:rsid w:val="45EAE28B"/>
    <w:rsid w:val="45ECA14E"/>
    <w:rsid w:val="4609FB0E"/>
    <w:rsid w:val="46696466"/>
    <w:rsid w:val="46B19593"/>
    <w:rsid w:val="46B4CFC3"/>
    <w:rsid w:val="46E4DE33"/>
    <w:rsid w:val="4730B5AC"/>
    <w:rsid w:val="477EC81B"/>
    <w:rsid w:val="4875136A"/>
    <w:rsid w:val="4878B7B4"/>
    <w:rsid w:val="48E5167A"/>
    <w:rsid w:val="49478052"/>
    <w:rsid w:val="496873B8"/>
    <w:rsid w:val="499254C7"/>
    <w:rsid w:val="4A37D5A7"/>
    <w:rsid w:val="4A3B743F"/>
    <w:rsid w:val="4A9DC677"/>
    <w:rsid w:val="4AC6ED34"/>
    <w:rsid w:val="4B34A9B2"/>
    <w:rsid w:val="4B3ECCDF"/>
    <w:rsid w:val="4B489E43"/>
    <w:rsid w:val="4B5C6F18"/>
    <w:rsid w:val="4BCF806B"/>
    <w:rsid w:val="4BD3F400"/>
    <w:rsid w:val="4C1B2709"/>
    <w:rsid w:val="4C668D3F"/>
    <w:rsid w:val="4CB1E4C7"/>
    <w:rsid w:val="4CD665A0"/>
    <w:rsid w:val="4D0A6E03"/>
    <w:rsid w:val="4D78BC6D"/>
    <w:rsid w:val="4EB79C72"/>
    <w:rsid w:val="4EF6C215"/>
    <w:rsid w:val="4EFB6471"/>
    <w:rsid w:val="4F4637FF"/>
    <w:rsid w:val="4F793242"/>
    <w:rsid w:val="4F7EF538"/>
    <w:rsid w:val="4FB745E4"/>
    <w:rsid w:val="4FD82F59"/>
    <w:rsid w:val="5004189E"/>
    <w:rsid w:val="501A740F"/>
    <w:rsid w:val="508E6789"/>
    <w:rsid w:val="50B1949C"/>
    <w:rsid w:val="50E7E285"/>
    <w:rsid w:val="5170CB55"/>
    <w:rsid w:val="5174C7D5"/>
    <w:rsid w:val="51CBB09C"/>
    <w:rsid w:val="520FBB9D"/>
    <w:rsid w:val="521EADB0"/>
    <w:rsid w:val="52269F53"/>
    <w:rsid w:val="5230357A"/>
    <w:rsid w:val="524B5743"/>
    <w:rsid w:val="527C83D3"/>
    <w:rsid w:val="529082B7"/>
    <w:rsid w:val="52AA8292"/>
    <w:rsid w:val="52AD289A"/>
    <w:rsid w:val="52D102BA"/>
    <w:rsid w:val="532F320E"/>
    <w:rsid w:val="5341F13E"/>
    <w:rsid w:val="5343BE27"/>
    <w:rsid w:val="53584648"/>
    <w:rsid w:val="538AFBE7"/>
    <w:rsid w:val="53C26FB4"/>
    <w:rsid w:val="53DE27C7"/>
    <w:rsid w:val="53EA2163"/>
    <w:rsid w:val="541F8347"/>
    <w:rsid w:val="543A2E0D"/>
    <w:rsid w:val="5482561F"/>
    <w:rsid w:val="549BB1FA"/>
    <w:rsid w:val="54A8521D"/>
    <w:rsid w:val="54E665A9"/>
    <w:rsid w:val="551A57A2"/>
    <w:rsid w:val="5531E9FE"/>
    <w:rsid w:val="5535735E"/>
    <w:rsid w:val="55498DEE"/>
    <w:rsid w:val="555E4015"/>
    <w:rsid w:val="5594378F"/>
    <w:rsid w:val="559DB522"/>
    <w:rsid w:val="55BB53A8"/>
    <w:rsid w:val="55DC5282"/>
    <w:rsid w:val="5600E5A9"/>
    <w:rsid w:val="56146BF2"/>
    <w:rsid w:val="562E74EE"/>
    <w:rsid w:val="565B6D40"/>
    <w:rsid w:val="5662171A"/>
    <w:rsid w:val="56C5BCEF"/>
    <w:rsid w:val="56D59B7C"/>
    <w:rsid w:val="56EE08AC"/>
    <w:rsid w:val="56F85145"/>
    <w:rsid w:val="56FB19B8"/>
    <w:rsid w:val="5721FE3C"/>
    <w:rsid w:val="57C26440"/>
    <w:rsid w:val="57C8B443"/>
    <w:rsid w:val="580B7420"/>
    <w:rsid w:val="583A56E0"/>
    <w:rsid w:val="58F472CC"/>
    <w:rsid w:val="5913A6BA"/>
    <w:rsid w:val="5937F623"/>
    <w:rsid w:val="598DAF5E"/>
    <w:rsid w:val="598FCA44"/>
    <w:rsid w:val="59EC5F43"/>
    <w:rsid w:val="5A7F5B0B"/>
    <w:rsid w:val="5AAE75D7"/>
    <w:rsid w:val="5AC79E34"/>
    <w:rsid w:val="5B01E611"/>
    <w:rsid w:val="5B0AE068"/>
    <w:rsid w:val="5B1536A9"/>
    <w:rsid w:val="5B1D7463"/>
    <w:rsid w:val="5B3435D3"/>
    <w:rsid w:val="5B3B9D01"/>
    <w:rsid w:val="5B64400B"/>
    <w:rsid w:val="5B6B038C"/>
    <w:rsid w:val="5BFF5626"/>
    <w:rsid w:val="5C03952C"/>
    <w:rsid w:val="5C1AE14F"/>
    <w:rsid w:val="5C2116E1"/>
    <w:rsid w:val="5C4A4638"/>
    <w:rsid w:val="5CD05A62"/>
    <w:rsid w:val="5CE5337E"/>
    <w:rsid w:val="5D1D8D59"/>
    <w:rsid w:val="5D6DDE25"/>
    <w:rsid w:val="5D76EF47"/>
    <w:rsid w:val="5D7A6BFE"/>
    <w:rsid w:val="5DAFB984"/>
    <w:rsid w:val="5DB3F2D7"/>
    <w:rsid w:val="5DD2CF7D"/>
    <w:rsid w:val="5DE80896"/>
    <w:rsid w:val="5E0A2D8C"/>
    <w:rsid w:val="5E3986D3"/>
    <w:rsid w:val="5E910B47"/>
    <w:rsid w:val="5EE43B5B"/>
    <w:rsid w:val="5EFE2FD1"/>
    <w:rsid w:val="5F6F57D3"/>
    <w:rsid w:val="5F7CE0B4"/>
    <w:rsid w:val="5F834251"/>
    <w:rsid w:val="5FEB8C54"/>
    <w:rsid w:val="6059A9AD"/>
    <w:rsid w:val="60602015"/>
    <w:rsid w:val="60A1EE32"/>
    <w:rsid w:val="60AE9009"/>
    <w:rsid w:val="60B67297"/>
    <w:rsid w:val="61712795"/>
    <w:rsid w:val="61940FE6"/>
    <w:rsid w:val="626E6FAE"/>
    <w:rsid w:val="629A9523"/>
    <w:rsid w:val="62BDAA10"/>
    <w:rsid w:val="62F3CF99"/>
    <w:rsid w:val="62F5D21E"/>
    <w:rsid w:val="6308BADC"/>
    <w:rsid w:val="630CF7F6"/>
    <w:rsid w:val="6331B42A"/>
    <w:rsid w:val="6350B621"/>
    <w:rsid w:val="637E987A"/>
    <w:rsid w:val="641328C0"/>
    <w:rsid w:val="6417ED66"/>
    <w:rsid w:val="641FFF6B"/>
    <w:rsid w:val="64D8BC51"/>
    <w:rsid w:val="64FF0875"/>
    <w:rsid w:val="65101E70"/>
    <w:rsid w:val="651A68DB"/>
    <w:rsid w:val="65702827"/>
    <w:rsid w:val="66101257"/>
    <w:rsid w:val="6651B63C"/>
    <w:rsid w:val="665D2E57"/>
    <w:rsid w:val="6692A522"/>
    <w:rsid w:val="66A817AF"/>
    <w:rsid w:val="66B6393C"/>
    <w:rsid w:val="66D28B4A"/>
    <w:rsid w:val="66D49630"/>
    <w:rsid w:val="678D3BDA"/>
    <w:rsid w:val="678FE01F"/>
    <w:rsid w:val="67A2FDD2"/>
    <w:rsid w:val="67A9FC2F"/>
    <w:rsid w:val="67E36543"/>
    <w:rsid w:val="67F44279"/>
    <w:rsid w:val="681BBF1A"/>
    <w:rsid w:val="6848774B"/>
    <w:rsid w:val="689BBB51"/>
    <w:rsid w:val="689E3041"/>
    <w:rsid w:val="68EAEAFB"/>
    <w:rsid w:val="68EC5266"/>
    <w:rsid w:val="6901847A"/>
    <w:rsid w:val="691DA0F0"/>
    <w:rsid w:val="692077F8"/>
    <w:rsid w:val="692FFFB5"/>
    <w:rsid w:val="6947B319"/>
    <w:rsid w:val="697C397A"/>
    <w:rsid w:val="6A8C6C0A"/>
    <w:rsid w:val="6A8EDEC1"/>
    <w:rsid w:val="6AFDE58F"/>
    <w:rsid w:val="6B11BECE"/>
    <w:rsid w:val="6B1809DB"/>
    <w:rsid w:val="6B4AFCBF"/>
    <w:rsid w:val="6B80517B"/>
    <w:rsid w:val="6B82AA59"/>
    <w:rsid w:val="6BC3CC90"/>
    <w:rsid w:val="6C0AA9B3"/>
    <w:rsid w:val="6C172412"/>
    <w:rsid w:val="6C2C2E33"/>
    <w:rsid w:val="6C2F7EDF"/>
    <w:rsid w:val="6CAF9492"/>
    <w:rsid w:val="6CBAD704"/>
    <w:rsid w:val="6CCAA5D9"/>
    <w:rsid w:val="6CE97368"/>
    <w:rsid w:val="6D0EF5F5"/>
    <w:rsid w:val="6D44C940"/>
    <w:rsid w:val="6D513F1D"/>
    <w:rsid w:val="6D6D5430"/>
    <w:rsid w:val="6D8CE783"/>
    <w:rsid w:val="6D9E73B4"/>
    <w:rsid w:val="6DD20427"/>
    <w:rsid w:val="6DF042F5"/>
    <w:rsid w:val="6DF0885E"/>
    <w:rsid w:val="6DF3072A"/>
    <w:rsid w:val="6DF8BE54"/>
    <w:rsid w:val="6E05A0B2"/>
    <w:rsid w:val="6E1ADA48"/>
    <w:rsid w:val="6E1B243C"/>
    <w:rsid w:val="6E1CB38C"/>
    <w:rsid w:val="6E264054"/>
    <w:rsid w:val="6E578398"/>
    <w:rsid w:val="6E8762B0"/>
    <w:rsid w:val="6EC51CDE"/>
    <w:rsid w:val="6EE45BC9"/>
    <w:rsid w:val="6EFF7684"/>
    <w:rsid w:val="6F6B174C"/>
    <w:rsid w:val="6FF02869"/>
    <w:rsid w:val="6FF2FFFE"/>
    <w:rsid w:val="70523046"/>
    <w:rsid w:val="70BDA1E5"/>
    <w:rsid w:val="70F7DAF2"/>
    <w:rsid w:val="70FFF7CF"/>
    <w:rsid w:val="7101F124"/>
    <w:rsid w:val="710CCFAB"/>
    <w:rsid w:val="7129964A"/>
    <w:rsid w:val="71663C61"/>
    <w:rsid w:val="717225B8"/>
    <w:rsid w:val="71B52C64"/>
    <w:rsid w:val="71B99EE2"/>
    <w:rsid w:val="71F85B73"/>
    <w:rsid w:val="7211C8DC"/>
    <w:rsid w:val="723A6CF1"/>
    <w:rsid w:val="72964CAA"/>
    <w:rsid w:val="729BC830"/>
    <w:rsid w:val="72D292C6"/>
    <w:rsid w:val="72DEA604"/>
    <w:rsid w:val="72E84A36"/>
    <w:rsid w:val="72EE955F"/>
    <w:rsid w:val="73233FC5"/>
    <w:rsid w:val="7360118F"/>
    <w:rsid w:val="73820F59"/>
    <w:rsid w:val="73EFA282"/>
    <w:rsid w:val="743309C9"/>
    <w:rsid w:val="744A3B0B"/>
    <w:rsid w:val="746ED122"/>
    <w:rsid w:val="7497B5A6"/>
    <w:rsid w:val="74CB82FB"/>
    <w:rsid w:val="74CF9696"/>
    <w:rsid w:val="754CA38B"/>
    <w:rsid w:val="75ED9898"/>
    <w:rsid w:val="760A3388"/>
    <w:rsid w:val="7648F513"/>
    <w:rsid w:val="76554A20"/>
    <w:rsid w:val="765EEBB3"/>
    <w:rsid w:val="7671881F"/>
    <w:rsid w:val="769C33C0"/>
    <w:rsid w:val="76AEC6FD"/>
    <w:rsid w:val="7754007D"/>
    <w:rsid w:val="779646EB"/>
    <w:rsid w:val="77AB999E"/>
    <w:rsid w:val="7839C23F"/>
    <w:rsid w:val="783FB9F5"/>
    <w:rsid w:val="78513577"/>
    <w:rsid w:val="78D67BD1"/>
    <w:rsid w:val="78E6271B"/>
    <w:rsid w:val="78FA50D3"/>
    <w:rsid w:val="79106DA6"/>
    <w:rsid w:val="792538EB"/>
    <w:rsid w:val="792A4874"/>
    <w:rsid w:val="792CCBDC"/>
    <w:rsid w:val="7938A0C9"/>
    <w:rsid w:val="797B880B"/>
    <w:rsid w:val="79923EF4"/>
    <w:rsid w:val="79B2F1BE"/>
    <w:rsid w:val="79E0E415"/>
    <w:rsid w:val="79E763DE"/>
    <w:rsid w:val="79FA9507"/>
    <w:rsid w:val="7A5D3A29"/>
    <w:rsid w:val="7AB648FD"/>
    <w:rsid w:val="7AF07B99"/>
    <w:rsid w:val="7B799F44"/>
    <w:rsid w:val="7B8E9352"/>
    <w:rsid w:val="7BCBDD8E"/>
    <w:rsid w:val="7BEE3F52"/>
    <w:rsid w:val="7C0B5BB3"/>
    <w:rsid w:val="7D2A63B3"/>
    <w:rsid w:val="7D8C6A4A"/>
    <w:rsid w:val="7DC80749"/>
    <w:rsid w:val="7DEC6297"/>
    <w:rsid w:val="7E05D039"/>
    <w:rsid w:val="7EBCAA5B"/>
    <w:rsid w:val="7EF05BE7"/>
    <w:rsid w:val="7EF594CF"/>
    <w:rsid w:val="7F1DC1EE"/>
    <w:rsid w:val="7F33147A"/>
    <w:rsid w:val="7F3E6228"/>
    <w:rsid w:val="7F8ED74E"/>
    <w:rsid w:val="7FA7E24D"/>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EA86B"/>
  <w15:chartTrackingRefBased/>
  <w15:docId w15:val="{0E9570BA-9F4E-4FF9-8BFC-5AD5E6A78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25FB5"/>
    <w:pPr>
      <w:spacing w:after="0" w:line="240" w:lineRule="auto"/>
      <w:jc w:val="both"/>
    </w:pPr>
    <w:rPr>
      <w:rFonts w:eastAsia="Times New Roman" w:asciiTheme="majorHAnsi" w:hAnsiTheme="majorHAnsi" w:cstheme="majorHAnsi"/>
      <w:bCs/>
      <w:sz w:val="20"/>
      <w:szCs w:val="20"/>
      <w:lang w:eastAsia="sk-SK"/>
    </w:rPr>
  </w:style>
  <w:style w:type="paragraph" w:styleId="Heading1">
    <w:name w:val="heading 1"/>
    <w:basedOn w:val="Normal"/>
    <w:next w:val="Normal"/>
    <w:link w:val="Heading1Char"/>
    <w:uiPriority w:val="9"/>
    <w:qFormat/>
    <w:rsid w:val="00B74842"/>
    <w:pPr>
      <w:keepNext/>
      <w:keepLines/>
      <w:spacing w:before="240"/>
      <w:outlineLvl w:val="0"/>
    </w:pPr>
    <w:rPr>
      <w:rFonts w:ascii="Faktum Medium" w:hAnsi="Faktum Medium" w:eastAsiaTheme="majorEastAsia" w:cstheme="majorBidi"/>
      <w:b/>
      <w:bCs w:val="0"/>
      <w:color w:val="2F5496" w:themeColor="accent1" w:themeShade="BF"/>
      <w:sz w:val="24"/>
      <w:szCs w:val="24"/>
    </w:rPr>
  </w:style>
  <w:style w:type="paragraph" w:styleId="Heading2">
    <w:name w:val="heading 2"/>
    <w:basedOn w:val="Normal"/>
    <w:next w:val="Normal"/>
    <w:link w:val="Heading2Char"/>
    <w:uiPriority w:val="9"/>
    <w:unhideWhenUsed/>
    <w:qFormat/>
    <w:rsid w:val="002F199D"/>
    <w:pPr>
      <w:keepNext/>
      <w:keepLines/>
      <w:numPr>
        <w:numId w:val="16"/>
      </w:numPr>
      <w:spacing w:after="240"/>
      <w:outlineLvl w:val="1"/>
    </w:pPr>
    <w:rPr>
      <w:rFonts w:ascii="Faktum Medium" w:hAnsi="Faktum Medium" w:eastAsiaTheme="majorEastAsia" w:cstheme="majorBidi"/>
      <w:b/>
      <w:bCs w:val="0"/>
      <w:sz w:val="24"/>
      <w:szCs w:val="24"/>
      <w:u w:val="single"/>
    </w:rPr>
  </w:style>
  <w:style w:type="paragraph" w:styleId="Heading3">
    <w:name w:val="heading 3"/>
    <w:basedOn w:val="Normal"/>
    <w:next w:val="Normal"/>
    <w:link w:val="Heading3Char"/>
    <w:uiPriority w:val="9"/>
    <w:unhideWhenUsed/>
    <w:qFormat/>
    <w:rsid w:val="00B72E59"/>
    <w:pPr>
      <w:outlineLvl w:val="2"/>
    </w:pPr>
    <w:rPr>
      <w:b/>
      <w:bCs w:val="0"/>
      <w:shd w:val="clear" w:color="auto" w:fill="FFFFF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Strong">
    <w:name w:val="Strong"/>
    <w:basedOn w:val="DefaultParagraphFont"/>
    <w:uiPriority w:val="22"/>
    <w:qFormat/>
    <w:rsid w:val="00B74842"/>
    <w:rPr>
      <w:rFonts w:asciiTheme="majorHAnsi" w:hAnsiTheme="majorHAnsi" w:cstheme="majorHAnsi"/>
      <w:color w:val="FB665F"/>
      <w:sz w:val="48"/>
      <w:szCs w:val="56"/>
    </w:rPr>
  </w:style>
  <w:style w:type="paragraph" w:styleId="Title">
    <w:name w:val="Title"/>
    <w:basedOn w:val="Heading1"/>
    <w:next w:val="Normal"/>
    <w:link w:val="TitleChar"/>
    <w:uiPriority w:val="10"/>
    <w:rsid w:val="006A3791"/>
    <w:pPr>
      <w:spacing w:before="0" w:line="276" w:lineRule="auto"/>
      <w:jc w:val="center"/>
    </w:pPr>
    <w:rPr>
      <w:rFonts w:ascii="Faktum SemiBold" w:hAnsi="Faktum SemiBold"/>
      <w:b w:val="0"/>
      <w:bCs/>
      <w:color w:val="FFFFFF" w:themeColor="background1"/>
      <w:sz w:val="40"/>
      <w:szCs w:val="48"/>
    </w:rPr>
  </w:style>
  <w:style w:type="character" w:styleId="TitleChar" w:customStyle="1">
    <w:name w:val="Title Char"/>
    <w:basedOn w:val="DefaultParagraphFont"/>
    <w:link w:val="Title"/>
    <w:uiPriority w:val="10"/>
    <w:rsid w:val="006A3791"/>
    <w:rPr>
      <w:rFonts w:ascii="Faktum SemiBold" w:hAnsi="Faktum SemiBold" w:eastAsiaTheme="majorEastAsia" w:cstheme="majorBidi"/>
      <w:b/>
      <w:bCs/>
      <w:color w:val="FFFFFF" w:themeColor="background1"/>
      <w:sz w:val="40"/>
      <w:szCs w:val="48"/>
    </w:rPr>
  </w:style>
  <w:style w:type="character" w:styleId="Heading1Char" w:customStyle="1">
    <w:name w:val="Heading 1 Char"/>
    <w:basedOn w:val="DefaultParagraphFont"/>
    <w:link w:val="Heading1"/>
    <w:uiPriority w:val="9"/>
    <w:rsid w:val="00B74842"/>
    <w:rPr>
      <w:rFonts w:ascii="Faktum Medium" w:hAnsi="Faktum Medium" w:eastAsiaTheme="majorEastAsia" w:cstheme="majorBidi"/>
      <w:b/>
      <w:bCs/>
      <w:color w:val="2F5496" w:themeColor="accent1" w:themeShade="BF"/>
      <w:sz w:val="24"/>
      <w:szCs w:val="24"/>
      <w:bdr w:val="none" w:color="auto" w:sz="0" w:space="0" w:frame="1"/>
      <w:lang w:eastAsia="sk-SK"/>
    </w:rPr>
  </w:style>
  <w:style w:type="paragraph" w:styleId="ListParagraph">
    <w:name w:val="List Paragraph"/>
    <w:basedOn w:val="Normal"/>
    <w:link w:val="ListParagraphChar"/>
    <w:uiPriority w:val="34"/>
    <w:qFormat/>
    <w:rsid w:val="006A3791"/>
    <w:pPr>
      <w:ind w:left="720"/>
      <w:contextualSpacing/>
    </w:pPr>
  </w:style>
  <w:style w:type="character" w:styleId="ListParagraphChar" w:customStyle="1">
    <w:name w:val="List Paragraph Char"/>
    <w:basedOn w:val="DefaultParagraphFont"/>
    <w:link w:val="ListParagraph"/>
    <w:uiPriority w:val="34"/>
    <w:locked/>
    <w:rsid w:val="006A3791"/>
  </w:style>
  <w:style w:type="paragraph" w:styleId="CommentText">
    <w:name w:val="annotation text"/>
    <w:basedOn w:val="Normal"/>
    <w:link w:val="CommentTextChar"/>
    <w:uiPriority w:val="99"/>
    <w:unhideWhenUsed/>
    <w:rsid w:val="00596A9F"/>
    <w:rPr>
      <w:rFonts w:ascii="IBM Plex Sans Text" w:hAnsi="IBM Plex Sans Text"/>
    </w:rPr>
  </w:style>
  <w:style w:type="character" w:styleId="CommentTextChar" w:customStyle="1">
    <w:name w:val="Comment Text Char"/>
    <w:basedOn w:val="DefaultParagraphFont"/>
    <w:link w:val="CommentText"/>
    <w:uiPriority w:val="99"/>
    <w:rsid w:val="00596A9F"/>
    <w:rPr>
      <w:rFonts w:ascii="IBM Plex Sans Text" w:hAnsi="IBM Plex Sans Text"/>
      <w:sz w:val="20"/>
      <w:szCs w:val="20"/>
    </w:rPr>
  </w:style>
  <w:style w:type="character" w:styleId="CommentReference">
    <w:name w:val="annotation reference"/>
    <w:basedOn w:val="DefaultParagraphFont"/>
    <w:uiPriority w:val="99"/>
    <w:semiHidden/>
    <w:unhideWhenUsed/>
    <w:rsid w:val="00596A9F"/>
    <w:rPr>
      <w:sz w:val="16"/>
      <w:szCs w:val="16"/>
    </w:rPr>
  </w:style>
  <w:style w:type="paragraph" w:styleId="CommentSubject">
    <w:name w:val="annotation subject"/>
    <w:basedOn w:val="CommentText"/>
    <w:next w:val="CommentText"/>
    <w:link w:val="CommentSubjectChar"/>
    <w:uiPriority w:val="99"/>
    <w:semiHidden/>
    <w:unhideWhenUsed/>
    <w:rsid w:val="0091257C"/>
    <w:pPr>
      <w:spacing w:after="160"/>
    </w:pPr>
    <w:rPr>
      <w:rFonts w:asciiTheme="minorHAnsi" w:hAnsiTheme="minorHAnsi"/>
      <w:b/>
      <w:bCs w:val="0"/>
    </w:rPr>
  </w:style>
  <w:style w:type="character" w:styleId="CommentSubjectChar" w:customStyle="1">
    <w:name w:val="Comment Subject Char"/>
    <w:basedOn w:val="CommentTextChar"/>
    <w:link w:val="CommentSubject"/>
    <w:uiPriority w:val="99"/>
    <w:semiHidden/>
    <w:rsid w:val="0091257C"/>
    <w:rPr>
      <w:rFonts w:ascii="IBM Plex Sans Text" w:hAnsi="IBM Plex Sans Text"/>
      <w:b/>
      <w:bCs/>
      <w:sz w:val="20"/>
      <w:szCs w:val="20"/>
    </w:rPr>
  </w:style>
  <w:style w:type="character" w:styleId="Hyperlink">
    <w:name w:val="Hyperlink"/>
    <w:basedOn w:val="DefaultParagraphFont"/>
    <w:uiPriority w:val="99"/>
    <w:unhideWhenUsed/>
    <w:rsid w:val="002340EF"/>
    <w:rPr>
      <w:color w:val="0563C1" w:themeColor="hyperlink"/>
      <w:u w:val="single"/>
    </w:rPr>
  </w:style>
  <w:style w:type="character" w:styleId="UnresolvedMention">
    <w:name w:val="Unresolved Mention"/>
    <w:basedOn w:val="DefaultParagraphFont"/>
    <w:uiPriority w:val="99"/>
    <w:semiHidden/>
    <w:unhideWhenUsed/>
    <w:rsid w:val="002340EF"/>
    <w:rPr>
      <w:color w:val="605E5C"/>
      <w:shd w:val="clear" w:color="auto" w:fill="E1DFDD"/>
    </w:rPr>
  </w:style>
  <w:style w:type="paragraph" w:styleId="NormalWeb">
    <w:name w:val="Normal (Web)"/>
    <w:basedOn w:val="Normal"/>
    <w:uiPriority w:val="99"/>
    <w:unhideWhenUsed/>
    <w:rsid w:val="002B2E90"/>
    <w:pPr>
      <w:spacing w:before="100" w:beforeAutospacing="1" w:after="100" w:afterAutospacing="1"/>
    </w:pPr>
    <w:rPr>
      <w:rFonts w:ascii="Times New Roman" w:hAnsi="Times New Roman" w:cs="Times New Roman"/>
      <w:sz w:val="24"/>
      <w:szCs w:val="24"/>
    </w:rPr>
  </w:style>
  <w:style w:type="character" w:styleId="cf01" w:customStyle="1">
    <w:name w:val="cf01"/>
    <w:basedOn w:val="DefaultParagraphFont"/>
    <w:rsid w:val="0071569C"/>
    <w:rPr>
      <w:rFonts w:hint="default" w:ascii="Segoe UI" w:hAnsi="Segoe UI" w:cs="Segoe UI"/>
      <w:sz w:val="18"/>
      <w:szCs w:val="18"/>
    </w:rPr>
  </w:style>
  <w:style w:type="paragraph" w:styleId="pf0" w:customStyle="1">
    <w:name w:val="pf0"/>
    <w:basedOn w:val="Normal"/>
    <w:rsid w:val="008F7C49"/>
    <w:pPr>
      <w:spacing w:before="100" w:beforeAutospacing="1" w:after="100" w:afterAutospacing="1"/>
    </w:pPr>
    <w:rPr>
      <w:rFonts w:ascii="Times New Roman" w:hAnsi="Times New Roman" w:cs="Times New Roman"/>
      <w:sz w:val="24"/>
      <w:szCs w:val="24"/>
    </w:rPr>
  </w:style>
  <w:style w:type="character" w:styleId="cf21" w:customStyle="1">
    <w:name w:val="cf21"/>
    <w:basedOn w:val="DefaultParagraphFont"/>
    <w:rsid w:val="008E3A4C"/>
    <w:rPr>
      <w:rFonts w:hint="default" w:ascii="Segoe UI" w:hAnsi="Segoe UI" w:cs="Segoe UI"/>
      <w:i/>
      <w:iCs/>
      <w:sz w:val="18"/>
      <w:szCs w:val="18"/>
    </w:rPr>
  </w:style>
  <w:style w:type="character" w:styleId="cf31" w:customStyle="1">
    <w:name w:val="cf31"/>
    <w:basedOn w:val="DefaultParagraphFont"/>
    <w:rsid w:val="008E3A4C"/>
    <w:rPr>
      <w:rFonts w:hint="default" w:ascii="Segoe UI" w:hAnsi="Segoe UI" w:cs="Segoe UI"/>
      <w:sz w:val="18"/>
      <w:szCs w:val="18"/>
      <w:shd w:val="clear" w:color="auto" w:fill="FFFF00"/>
    </w:rPr>
  </w:style>
  <w:style w:type="character" w:styleId="PlaceholderText">
    <w:name w:val="Placeholder Text"/>
    <w:basedOn w:val="DefaultParagraphFont"/>
    <w:uiPriority w:val="99"/>
    <w:semiHidden/>
    <w:rsid w:val="00435F44"/>
    <w:rPr>
      <w:color w:val="808080"/>
    </w:rPr>
  </w:style>
  <w:style w:type="character" w:styleId="Heading2Char" w:customStyle="1">
    <w:name w:val="Heading 2 Char"/>
    <w:basedOn w:val="DefaultParagraphFont"/>
    <w:link w:val="Heading2"/>
    <w:uiPriority w:val="9"/>
    <w:rsid w:val="002F199D"/>
    <w:rPr>
      <w:rFonts w:ascii="Faktum Medium" w:hAnsi="Faktum Medium" w:eastAsiaTheme="majorEastAsia" w:cstheme="majorBidi"/>
      <w:b/>
      <w:sz w:val="24"/>
      <w:szCs w:val="24"/>
      <w:u w:val="single"/>
      <w:lang w:eastAsia="sk-SK"/>
    </w:rPr>
  </w:style>
  <w:style w:type="paragraph" w:styleId="TOCHeading">
    <w:name w:val="TOC Heading"/>
    <w:basedOn w:val="Heading1"/>
    <w:next w:val="Normal"/>
    <w:uiPriority w:val="39"/>
    <w:unhideWhenUsed/>
    <w:qFormat/>
    <w:rsid w:val="004131BC"/>
    <w:pPr>
      <w:outlineLvl w:val="9"/>
    </w:pPr>
    <w:rPr>
      <w:rFonts w:asciiTheme="majorHAnsi" w:hAnsiTheme="majorHAnsi"/>
      <w:b w:val="0"/>
      <w:bCs/>
      <w:sz w:val="32"/>
      <w:szCs w:val="32"/>
    </w:rPr>
  </w:style>
  <w:style w:type="paragraph" w:styleId="TOC1">
    <w:name w:val="toc 1"/>
    <w:basedOn w:val="Normal"/>
    <w:next w:val="Normal"/>
    <w:autoRedefine/>
    <w:uiPriority w:val="39"/>
    <w:unhideWhenUsed/>
    <w:rsid w:val="004131BC"/>
    <w:pPr>
      <w:spacing w:after="100"/>
    </w:pPr>
  </w:style>
  <w:style w:type="paragraph" w:styleId="TOC2">
    <w:name w:val="toc 2"/>
    <w:basedOn w:val="Normal"/>
    <w:next w:val="Normal"/>
    <w:autoRedefine/>
    <w:uiPriority w:val="39"/>
    <w:unhideWhenUsed/>
    <w:rsid w:val="00D05521"/>
    <w:pPr>
      <w:tabs>
        <w:tab w:val="right" w:leader="dot" w:pos="9062"/>
      </w:tabs>
      <w:spacing w:after="100"/>
      <w:ind w:left="200"/>
    </w:pPr>
  </w:style>
  <w:style w:type="paragraph" w:styleId="TOC3">
    <w:name w:val="toc 3"/>
    <w:basedOn w:val="Normal"/>
    <w:next w:val="Normal"/>
    <w:autoRedefine/>
    <w:uiPriority w:val="39"/>
    <w:unhideWhenUsed/>
    <w:rsid w:val="004131BC"/>
    <w:pPr>
      <w:spacing w:after="100"/>
      <w:ind w:left="440"/>
    </w:pPr>
    <w:rPr>
      <w:rFonts w:cs="Times New Roman" w:asciiTheme="minorHAnsi" w:hAnsiTheme="minorHAnsi" w:eastAsiaTheme="minorEastAsia"/>
      <w:sz w:val="22"/>
      <w:szCs w:val="22"/>
    </w:rPr>
  </w:style>
  <w:style w:type="paragraph" w:styleId="3" w:customStyle="1">
    <w:name w:val="š3"/>
    <w:basedOn w:val="Normal"/>
    <w:link w:val="3Char"/>
    <w:qFormat/>
    <w:rsid w:val="0075285F"/>
    <w:rPr>
      <w:rFonts w:ascii="Inter" w:hAnsi="Inter" w:cs="Times New Roman"/>
      <w:sz w:val="22"/>
      <w:szCs w:val="22"/>
    </w:rPr>
  </w:style>
  <w:style w:type="character" w:styleId="3Char" w:customStyle="1">
    <w:name w:val="š3 Char"/>
    <w:link w:val="3"/>
    <w:rsid w:val="0075285F"/>
    <w:rPr>
      <w:rFonts w:ascii="Inter" w:hAnsi="Inter" w:eastAsia="Times New Roman" w:cs="Times New Roman"/>
      <w:lang w:eastAsia="sk-SK"/>
    </w:rPr>
  </w:style>
  <w:style w:type="paragraph" w:styleId="xmsonormal" w:customStyle="1">
    <w:name w:val="x_msonormal"/>
    <w:basedOn w:val="Normal"/>
    <w:rsid w:val="007F0205"/>
    <w:pPr>
      <w:spacing w:before="100" w:beforeAutospacing="1" w:after="100" w:afterAutospacing="1"/>
    </w:pPr>
    <w:rPr>
      <w:rFonts w:ascii="Times New Roman" w:hAnsi="Times New Roman" w:cs="Times New Roman"/>
      <w:sz w:val="24"/>
      <w:szCs w:val="24"/>
    </w:rPr>
  </w:style>
  <w:style w:type="paragraph" w:styleId="xmsolistparagraph" w:customStyle="1">
    <w:name w:val="x_msolistparagraph"/>
    <w:basedOn w:val="Normal"/>
    <w:rsid w:val="007F0205"/>
    <w:pPr>
      <w:spacing w:before="100" w:beforeAutospacing="1" w:after="100" w:afterAutospacing="1"/>
    </w:pPr>
    <w:rPr>
      <w:rFonts w:ascii="Times New Roman" w:hAnsi="Times New Roman" w:cs="Times New Roman"/>
      <w:sz w:val="24"/>
      <w:szCs w:val="24"/>
    </w:rPr>
  </w:style>
  <w:style w:type="character" w:styleId="xcontentpasted0" w:customStyle="1">
    <w:name w:val="x_contentpasted0"/>
    <w:basedOn w:val="DefaultParagraphFont"/>
    <w:rsid w:val="007F0205"/>
  </w:style>
  <w:style w:type="character" w:styleId="Heading3Char" w:customStyle="1">
    <w:name w:val="Heading 3 Char"/>
    <w:basedOn w:val="DefaultParagraphFont"/>
    <w:link w:val="Heading3"/>
    <w:uiPriority w:val="9"/>
    <w:rsid w:val="00B72E59"/>
    <w:rPr>
      <w:rFonts w:eastAsia="Times New Roman" w:asciiTheme="majorHAnsi" w:hAnsiTheme="majorHAnsi" w:cstheme="majorHAnsi"/>
      <w:b/>
      <w:sz w:val="20"/>
      <w:szCs w:val="20"/>
      <w:lang w:eastAsia="sk-SK"/>
    </w:rPr>
  </w:style>
  <w:style w:type="paragraph" w:styleId="Revision">
    <w:name w:val="Revision"/>
    <w:hidden/>
    <w:uiPriority w:val="99"/>
    <w:semiHidden/>
    <w:rsid w:val="00725BB7"/>
    <w:pPr>
      <w:spacing w:after="0" w:line="240" w:lineRule="auto"/>
    </w:pPr>
    <w:rPr>
      <w:rFonts w:eastAsia="Times New Roman" w:asciiTheme="majorHAnsi" w:hAnsiTheme="majorHAnsi" w:cstheme="majorHAnsi"/>
      <w:bCs/>
      <w:sz w:val="20"/>
      <w:szCs w:val="20"/>
      <w:lang w:eastAsia="sk-SK"/>
    </w:rPr>
  </w:style>
  <w:style w:type="character" w:styleId="Mention">
    <w:name w:val="Mention"/>
    <w:basedOn w:val="DefaultParagraphFont"/>
    <w:uiPriority w:val="99"/>
    <w:unhideWhenUsed/>
    <w:rsid w:val="00915EC9"/>
    <w:rPr>
      <w:color w:val="2B579A"/>
      <w:shd w:val="clear" w:color="auto" w:fill="E1DFDD"/>
    </w:rPr>
  </w:style>
  <w:style w:type="paragraph" w:styleId="Header">
    <w:name w:val="header"/>
    <w:basedOn w:val="Normal"/>
    <w:link w:val="HeaderChar"/>
    <w:uiPriority w:val="99"/>
    <w:unhideWhenUsed/>
    <w:rsid w:val="00E16273"/>
    <w:pPr>
      <w:tabs>
        <w:tab w:val="center" w:pos="4536"/>
        <w:tab w:val="right" w:pos="9072"/>
      </w:tabs>
    </w:pPr>
  </w:style>
  <w:style w:type="character" w:styleId="HeaderChar" w:customStyle="1">
    <w:name w:val="Header Char"/>
    <w:basedOn w:val="DefaultParagraphFont"/>
    <w:link w:val="Header"/>
    <w:uiPriority w:val="99"/>
    <w:rsid w:val="00E16273"/>
    <w:rPr>
      <w:rFonts w:eastAsia="Times New Roman" w:asciiTheme="majorHAnsi" w:hAnsiTheme="majorHAnsi" w:cstheme="majorHAnsi"/>
      <w:bCs/>
      <w:sz w:val="20"/>
      <w:szCs w:val="20"/>
      <w:lang w:eastAsia="sk-SK"/>
    </w:rPr>
  </w:style>
  <w:style w:type="paragraph" w:styleId="Footer">
    <w:name w:val="footer"/>
    <w:basedOn w:val="Normal"/>
    <w:link w:val="FooterChar"/>
    <w:uiPriority w:val="99"/>
    <w:unhideWhenUsed/>
    <w:rsid w:val="00E16273"/>
    <w:pPr>
      <w:tabs>
        <w:tab w:val="center" w:pos="4536"/>
        <w:tab w:val="right" w:pos="9072"/>
      </w:tabs>
    </w:pPr>
  </w:style>
  <w:style w:type="character" w:styleId="FooterChar" w:customStyle="1">
    <w:name w:val="Footer Char"/>
    <w:basedOn w:val="DefaultParagraphFont"/>
    <w:link w:val="Footer"/>
    <w:uiPriority w:val="99"/>
    <w:rsid w:val="00E16273"/>
    <w:rPr>
      <w:rFonts w:eastAsia="Times New Roman" w:asciiTheme="majorHAnsi" w:hAnsiTheme="majorHAnsi" w:cstheme="majorHAnsi"/>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25208">
      <w:bodyDiv w:val="1"/>
      <w:marLeft w:val="0"/>
      <w:marRight w:val="0"/>
      <w:marTop w:val="0"/>
      <w:marBottom w:val="0"/>
      <w:divBdr>
        <w:top w:val="none" w:sz="0" w:space="0" w:color="auto"/>
        <w:left w:val="none" w:sz="0" w:space="0" w:color="auto"/>
        <w:bottom w:val="none" w:sz="0" w:space="0" w:color="auto"/>
        <w:right w:val="none" w:sz="0" w:space="0" w:color="auto"/>
      </w:divBdr>
      <w:divsChild>
        <w:div w:id="157771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28925499">
              <w:marLeft w:val="0"/>
              <w:marRight w:val="0"/>
              <w:marTop w:val="0"/>
              <w:marBottom w:val="0"/>
              <w:divBdr>
                <w:top w:val="none" w:sz="0" w:space="0" w:color="auto"/>
                <w:left w:val="none" w:sz="0" w:space="0" w:color="auto"/>
                <w:bottom w:val="none" w:sz="0" w:space="0" w:color="auto"/>
                <w:right w:val="none" w:sz="0" w:space="0" w:color="auto"/>
              </w:divBdr>
            </w:div>
            <w:div w:id="1991589234">
              <w:marLeft w:val="0"/>
              <w:marRight w:val="0"/>
              <w:marTop w:val="0"/>
              <w:marBottom w:val="0"/>
              <w:divBdr>
                <w:top w:val="none" w:sz="0" w:space="0" w:color="auto"/>
                <w:left w:val="none" w:sz="0" w:space="0" w:color="auto"/>
                <w:bottom w:val="none" w:sz="0" w:space="0" w:color="auto"/>
                <w:right w:val="none" w:sz="0" w:space="0" w:color="auto"/>
              </w:divBdr>
            </w:div>
          </w:divsChild>
        </w:div>
        <w:div w:id="190338147">
          <w:marLeft w:val="0"/>
          <w:marRight w:val="0"/>
          <w:marTop w:val="0"/>
          <w:marBottom w:val="0"/>
          <w:divBdr>
            <w:top w:val="none" w:sz="0" w:space="0" w:color="auto"/>
            <w:left w:val="none" w:sz="0" w:space="0" w:color="auto"/>
            <w:bottom w:val="none" w:sz="0" w:space="0" w:color="auto"/>
            <w:right w:val="none" w:sz="0" w:space="0" w:color="auto"/>
          </w:divBdr>
        </w:div>
        <w:div w:id="1750735208">
          <w:marLeft w:val="0"/>
          <w:marRight w:val="0"/>
          <w:marTop w:val="0"/>
          <w:marBottom w:val="0"/>
          <w:divBdr>
            <w:top w:val="none" w:sz="0" w:space="0" w:color="auto"/>
            <w:left w:val="none" w:sz="0" w:space="0" w:color="auto"/>
            <w:bottom w:val="none" w:sz="0" w:space="0" w:color="auto"/>
            <w:right w:val="none" w:sz="0" w:space="0" w:color="auto"/>
          </w:divBdr>
        </w:div>
      </w:divsChild>
    </w:div>
    <w:div w:id="111872948">
      <w:bodyDiv w:val="1"/>
      <w:marLeft w:val="0"/>
      <w:marRight w:val="0"/>
      <w:marTop w:val="0"/>
      <w:marBottom w:val="0"/>
      <w:divBdr>
        <w:top w:val="none" w:sz="0" w:space="0" w:color="auto"/>
        <w:left w:val="none" w:sz="0" w:space="0" w:color="auto"/>
        <w:bottom w:val="none" w:sz="0" w:space="0" w:color="auto"/>
        <w:right w:val="none" w:sz="0" w:space="0" w:color="auto"/>
      </w:divBdr>
      <w:divsChild>
        <w:div w:id="5494651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9309464">
              <w:marLeft w:val="0"/>
              <w:marRight w:val="0"/>
              <w:marTop w:val="0"/>
              <w:marBottom w:val="0"/>
              <w:divBdr>
                <w:top w:val="none" w:sz="0" w:space="0" w:color="auto"/>
                <w:left w:val="none" w:sz="0" w:space="0" w:color="auto"/>
                <w:bottom w:val="none" w:sz="0" w:space="0" w:color="auto"/>
                <w:right w:val="none" w:sz="0" w:space="0" w:color="auto"/>
              </w:divBdr>
            </w:div>
            <w:div w:id="955672914">
              <w:marLeft w:val="0"/>
              <w:marRight w:val="0"/>
              <w:marTop w:val="0"/>
              <w:marBottom w:val="0"/>
              <w:divBdr>
                <w:top w:val="none" w:sz="0" w:space="0" w:color="auto"/>
                <w:left w:val="none" w:sz="0" w:space="0" w:color="auto"/>
                <w:bottom w:val="none" w:sz="0" w:space="0" w:color="auto"/>
                <w:right w:val="none" w:sz="0" w:space="0" w:color="auto"/>
              </w:divBdr>
            </w:div>
          </w:divsChild>
        </w:div>
        <w:div w:id="1157847093">
          <w:marLeft w:val="0"/>
          <w:marRight w:val="0"/>
          <w:marTop w:val="0"/>
          <w:marBottom w:val="0"/>
          <w:divBdr>
            <w:top w:val="none" w:sz="0" w:space="0" w:color="auto"/>
            <w:left w:val="none" w:sz="0" w:space="0" w:color="auto"/>
            <w:bottom w:val="none" w:sz="0" w:space="0" w:color="auto"/>
            <w:right w:val="none" w:sz="0" w:space="0" w:color="auto"/>
          </w:divBdr>
        </w:div>
        <w:div w:id="1640573985">
          <w:marLeft w:val="0"/>
          <w:marRight w:val="0"/>
          <w:marTop w:val="0"/>
          <w:marBottom w:val="0"/>
          <w:divBdr>
            <w:top w:val="none" w:sz="0" w:space="0" w:color="auto"/>
            <w:left w:val="none" w:sz="0" w:space="0" w:color="auto"/>
            <w:bottom w:val="none" w:sz="0" w:space="0" w:color="auto"/>
            <w:right w:val="none" w:sz="0" w:space="0" w:color="auto"/>
          </w:divBdr>
        </w:div>
      </w:divsChild>
    </w:div>
    <w:div w:id="156846929">
      <w:bodyDiv w:val="1"/>
      <w:marLeft w:val="0"/>
      <w:marRight w:val="0"/>
      <w:marTop w:val="0"/>
      <w:marBottom w:val="0"/>
      <w:divBdr>
        <w:top w:val="none" w:sz="0" w:space="0" w:color="auto"/>
        <w:left w:val="none" w:sz="0" w:space="0" w:color="auto"/>
        <w:bottom w:val="none" w:sz="0" w:space="0" w:color="auto"/>
        <w:right w:val="none" w:sz="0" w:space="0" w:color="auto"/>
      </w:divBdr>
    </w:div>
    <w:div w:id="190343046">
      <w:bodyDiv w:val="1"/>
      <w:marLeft w:val="0"/>
      <w:marRight w:val="0"/>
      <w:marTop w:val="0"/>
      <w:marBottom w:val="0"/>
      <w:divBdr>
        <w:top w:val="none" w:sz="0" w:space="0" w:color="auto"/>
        <w:left w:val="none" w:sz="0" w:space="0" w:color="auto"/>
        <w:bottom w:val="none" w:sz="0" w:space="0" w:color="auto"/>
        <w:right w:val="none" w:sz="0" w:space="0" w:color="auto"/>
      </w:divBdr>
    </w:div>
    <w:div w:id="345132331">
      <w:bodyDiv w:val="1"/>
      <w:marLeft w:val="0"/>
      <w:marRight w:val="0"/>
      <w:marTop w:val="0"/>
      <w:marBottom w:val="0"/>
      <w:divBdr>
        <w:top w:val="none" w:sz="0" w:space="0" w:color="auto"/>
        <w:left w:val="none" w:sz="0" w:space="0" w:color="auto"/>
        <w:bottom w:val="none" w:sz="0" w:space="0" w:color="auto"/>
        <w:right w:val="none" w:sz="0" w:space="0" w:color="auto"/>
      </w:divBdr>
      <w:divsChild>
        <w:div w:id="194391472">
          <w:marLeft w:val="0"/>
          <w:marRight w:val="0"/>
          <w:marTop w:val="0"/>
          <w:marBottom w:val="0"/>
          <w:divBdr>
            <w:top w:val="none" w:sz="0" w:space="0" w:color="auto"/>
            <w:left w:val="none" w:sz="0" w:space="0" w:color="auto"/>
            <w:bottom w:val="none" w:sz="0" w:space="0" w:color="auto"/>
            <w:right w:val="none" w:sz="0" w:space="0" w:color="auto"/>
          </w:divBdr>
          <w:divsChild>
            <w:div w:id="639960315">
              <w:marLeft w:val="0"/>
              <w:marRight w:val="0"/>
              <w:marTop w:val="0"/>
              <w:marBottom w:val="0"/>
              <w:divBdr>
                <w:top w:val="none" w:sz="0" w:space="0" w:color="auto"/>
                <w:left w:val="none" w:sz="0" w:space="0" w:color="auto"/>
                <w:bottom w:val="none" w:sz="0" w:space="0" w:color="auto"/>
                <w:right w:val="none" w:sz="0" w:space="0" w:color="auto"/>
              </w:divBdr>
            </w:div>
          </w:divsChild>
        </w:div>
        <w:div w:id="1393235216">
          <w:marLeft w:val="0"/>
          <w:marRight w:val="0"/>
          <w:marTop w:val="60"/>
          <w:marBottom w:val="0"/>
          <w:divBdr>
            <w:top w:val="none" w:sz="0" w:space="0" w:color="auto"/>
            <w:left w:val="none" w:sz="0" w:space="0" w:color="auto"/>
            <w:bottom w:val="none" w:sz="0" w:space="0" w:color="auto"/>
            <w:right w:val="none" w:sz="0" w:space="0" w:color="auto"/>
          </w:divBdr>
        </w:div>
      </w:divsChild>
    </w:div>
    <w:div w:id="365175364">
      <w:bodyDiv w:val="1"/>
      <w:marLeft w:val="0"/>
      <w:marRight w:val="0"/>
      <w:marTop w:val="0"/>
      <w:marBottom w:val="0"/>
      <w:divBdr>
        <w:top w:val="none" w:sz="0" w:space="0" w:color="auto"/>
        <w:left w:val="none" w:sz="0" w:space="0" w:color="auto"/>
        <w:bottom w:val="none" w:sz="0" w:space="0" w:color="auto"/>
        <w:right w:val="none" w:sz="0" w:space="0" w:color="auto"/>
      </w:divBdr>
    </w:div>
    <w:div w:id="421342888">
      <w:bodyDiv w:val="1"/>
      <w:marLeft w:val="0"/>
      <w:marRight w:val="0"/>
      <w:marTop w:val="0"/>
      <w:marBottom w:val="0"/>
      <w:divBdr>
        <w:top w:val="none" w:sz="0" w:space="0" w:color="auto"/>
        <w:left w:val="none" w:sz="0" w:space="0" w:color="auto"/>
        <w:bottom w:val="none" w:sz="0" w:space="0" w:color="auto"/>
        <w:right w:val="none" w:sz="0" w:space="0" w:color="auto"/>
      </w:divBdr>
    </w:div>
    <w:div w:id="451822085">
      <w:bodyDiv w:val="1"/>
      <w:marLeft w:val="0"/>
      <w:marRight w:val="0"/>
      <w:marTop w:val="0"/>
      <w:marBottom w:val="0"/>
      <w:divBdr>
        <w:top w:val="none" w:sz="0" w:space="0" w:color="auto"/>
        <w:left w:val="none" w:sz="0" w:space="0" w:color="auto"/>
        <w:bottom w:val="none" w:sz="0" w:space="0" w:color="auto"/>
        <w:right w:val="none" w:sz="0" w:space="0" w:color="auto"/>
      </w:divBdr>
      <w:divsChild>
        <w:div w:id="150829285">
          <w:marLeft w:val="0"/>
          <w:marRight w:val="360"/>
          <w:marTop w:val="0"/>
          <w:marBottom w:val="0"/>
          <w:divBdr>
            <w:top w:val="none" w:sz="0" w:space="0" w:color="auto"/>
            <w:left w:val="none" w:sz="0" w:space="0" w:color="auto"/>
            <w:bottom w:val="none" w:sz="0" w:space="0" w:color="auto"/>
            <w:right w:val="none" w:sz="0" w:space="0" w:color="auto"/>
          </w:divBdr>
          <w:divsChild>
            <w:div w:id="121849050">
              <w:marLeft w:val="0"/>
              <w:marRight w:val="0"/>
              <w:marTop w:val="0"/>
              <w:marBottom w:val="0"/>
              <w:divBdr>
                <w:top w:val="none" w:sz="0" w:space="0" w:color="auto"/>
                <w:left w:val="none" w:sz="0" w:space="0" w:color="auto"/>
                <w:bottom w:val="none" w:sz="0" w:space="0" w:color="auto"/>
                <w:right w:val="none" w:sz="0" w:space="0" w:color="auto"/>
              </w:divBdr>
              <w:divsChild>
                <w:div w:id="55050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59174">
          <w:marLeft w:val="0"/>
          <w:marRight w:val="0"/>
          <w:marTop w:val="0"/>
          <w:marBottom w:val="0"/>
          <w:divBdr>
            <w:top w:val="none" w:sz="0" w:space="0" w:color="auto"/>
            <w:left w:val="none" w:sz="0" w:space="0" w:color="auto"/>
            <w:bottom w:val="none" w:sz="0" w:space="0" w:color="auto"/>
            <w:right w:val="none" w:sz="0" w:space="0" w:color="auto"/>
          </w:divBdr>
          <w:divsChild>
            <w:div w:id="1435707264">
              <w:marLeft w:val="0"/>
              <w:marRight w:val="0"/>
              <w:marTop w:val="0"/>
              <w:marBottom w:val="0"/>
              <w:divBdr>
                <w:top w:val="none" w:sz="0" w:space="0" w:color="auto"/>
                <w:left w:val="none" w:sz="0" w:space="0" w:color="auto"/>
                <w:bottom w:val="none" w:sz="0" w:space="0" w:color="auto"/>
                <w:right w:val="none" w:sz="0" w:space="0" w:color="auto"/>
              </w:divBdr>
              <w:divsChild>
                <w:div w:id="34120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766259">
      <w:bodyDiv w:val="1"/>
      <w:marLeft w:val="0"/>
      <w:marRight w:val="0"/>
      <w:marTop w:val="0"/>
      <w:marBottom w:val="0"/>
      <w:divBdr>
        <w:top w:val="none" w:sz="0" w:space="0" w:color="auto"/>
        <w:left w:val="none" w:sz="0" w:space="0" w:color="auto"/>
        <w:bottom w:val="none" w:sz="0" w:space="0" w:color="auto"/>
        <w:right w:val="none" w:sz="0" w:space="0" w:color="auto"/>
      </w:divBdr>
    </w:div>
    <w:div w:id="765610238">
      <w:bodyDiv w:val="1"/>
      <w:marLeft w:val="0"/>
      <w:marRight w:val="0"/>
      <w:marTop w:val="0"/>
      <w:marBottom w:val="0"/>
      <w:divBdr>
        <w:top w:val="none" w:sz="0" w:space="0" w:color="auto"/>
        <w:left w:val="none" w:sz="0" w:space="0" w:color="auto"/>
        <w:bottom w:val="none" w:sz="0" w:space="0" w:color="auto"/>
        <w:right w:val="none" w:sz="0" w:space="0" w:color="auto"/>
      </w:divBdr>
    </w:div>
    <w:div w:id="881597424">
      <w:bodyDiv w:val="1"/>
      <w:marLeft w:val="0"/>
      <w:marRight w:val="0"/>
      <w:marTop w:val="0"/>
      <w:marBottom w:val="0"/>
      <w:divBdr>
        <w:top w:val="none" w:sz="0" w:space="0" w:color="auto"/>
        <w:left w:val="none" w:sz="0" w:space="0" w:color="auto"/>
        <w:bottom w:val="none" w:sz="0" w:space="0" w:color="auto"/>
        <w:right w:val="none" w:sz="0" w:space="0" w:color="auto"/>
      </w:divBdr>
    </w:div>
    <w:div w:id="930431991">
      <w:bodyDiv w:val="1"/>
      <w:marLeft w:val="0"/>
      <w:marRight w:val="0"/>
      <w:marTop w:val="0"/>
      <w:marBottom w:val="0"/>
      <w:divBdr>
        <w:top w:val="none" w:sz="0" w:space="0" w:color="auto"/>
        <w:left w:val="none" w:sz="0" w:space="0" w:color="auto"/>
        <w:bottom w:val="none" w:sz="0" w:space="0" w:color="auto"/>
        <w:right w:val="none" w:sz="0" w:space="0" w:color="auto"/>
      </w:divBdr>
    </w:div>
    <w:div w:id="981807400">
      <w:bodyDiv w:val="1"/>
      <w:marLeft w:val="0"/>
      <w:marRight w:val="0"/>
      <w:marTop w:val="0"/>
      <w:marBottom w:val="0"/>
      <w:divBdr>
        <w:top w:val="none" w:sz="0" w:space="0" w:color="auto"/>
        <w:left w:val="none" w:sz="0" w:space="0" w:color="auto"/>
        <w:bottom w:val="none" w:sz="0" w:space="0" w:color="auto"/>
        <w:right w:val="none" w:sz="0" w:space="0" w:color="auto"/>
      </w:divBdr>
    </w:div>
    <w:div w:id="1061362605">
      <w:bodyDiv w:val="1"/>
      <w:marLeft w:val="0"/>
      <w:marRight w:val="0"/>
      <w:marTop w:val="0"/>
      <w:marBottom w:val="0"/>
      <w:divBdr>
        <w:top w:val="none" w:sz="0" w:space="0" w:color="auto"/>
        <w:left w:val="none" w:sz="0" w:space="0" w:color="auto"/>
        <w:bottom w:val="none" w:sz="0" w:space="0" w:color="auto"/>
        <w:right w:val="none" w:sz="0" w:space="0" w:color="auto"/>
      </w:divBdr>
    </w:div>
    <w:div w:id="1190724717">
      <w:bodyDiv w:val="1"/>
      <w:marLeft w:val="0"/>
      <w:marRight w:val="0"/>
      <w:marTop w:val="0"/>
      <w:marBottom w:val="0"/>
      <w:divBdr>
        <w:top w:val="none" w:sz="0" w:space="0" w:color="auto"/>
        <w:left w:val="none" w:sz="0" w:space="0" w:color="auto"/>
        <w:bottom w:val="none" w:sz="0" w:space="0" w:color="auto"/>
        <w:right w:val="none" w:sz="0" w:space="0" w:color="auto"/>
      </w:divBdr>
    </w:div>
    <w:div w:id="1443695322">
      <w:bodyDiv w:val="1"/>
      <w:marLeft w:val="0"/>
      <w:marRight w:val="0"/>
      <w:marTop w:val="0"/>
      <w:marBottom w:val="0"/>
      <w:divBdr>
        <w:top w:val="none" w:sz="0" w:space="0" w:color="auto"/>
        <w:left w:val="none" w:sz="0" w:space="0" w:color="auto"/>
        <w:bottom w:val="none" w:sz="0" w:space="0" w:color="auto"/>
        <w:right w:val="none" w:sz="0" w:space="0" w:color="auto"/>
      </w:divBdr>
    </w:div>
    <w:div w:id="2003195590">
      <w:bodyDiv w:val="1"/>
      <w:marLeft w:val="0"/>
      <w:marRight w:val="0"/>
      <w:marTop w:val="0"/>
      <w:marBottom w:val="0"/>
      <w:divBdr>
        <w:top w:val="none" w:sz="0" w:space="0" w:color="auto"/>
        <w:left w:val="none" w:sz="0" w:space="0" w:color="auto"/>
        <w:bottom w:val="none" w:sz="0" w:space="0" w:color="auto"/>
        <w:right w:val="none" w:sz="0" w:space="0" w:color="auto"/>
      </w:divBdr>
    </w:div>
    <w:div w:id="2131166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5.png" Id="Rea18f3264eef41dc" /><Relationship Type="http://schemas.openxmlformats.org/officeDocument/2006/relationships/image" Target="/media/image6.png" Id="Rabd225bce5b64186" /><Relationship Type="http://schemas.openxmlformats.org/officeDocument/2006/relationships/image" Target="/media/image7.png" Id="R7afaca8410ef46db" /><Relationship Type="http://schemas.openxmlformats.org/officeDocument/2006/relationships/image" Target="/media/image8.png" Id="Ra264d4a6a89e46a9" /></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691c107-698e-45c3-970e-7fced698b479">
      <Terms xmlns="http://schemas.microsoft.com/office/infopath/2007/PartnerControls"/>
    </lcf76f155ced4ddcb4097134ff3c332f>
    <TaxCatchAll xmlns="ce17edc2-a924-490b-875a-6eff4ba19cf1"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F42C4FE3C8CC445A67A33C83C77AEA7" ma:contentTypeVersion="12" ma:contentTypeDescription="Create a new document." ma:contentTypeScope="" ma:versionID="ba53ce374e9c26fc68ec47a4b0c2f02c">
  <xsd:schema xmlns:xsd="http://www.w3.org/2001/XMLSchema" xmlns:xs="http://www.w3.org/2001/XMLSchema" xmlns:p="http://schemas.microsoft.com/office/2006/metadata/properties" xmlns:ns2="0691c107-698e-45c3-970e-7fced698b479" xmlns:ns3="ce17edc2-a924-490b-875a-6eff4ba19cf1" targetNamespace="http://schemas.microsoft.com/office/2006/metadata/properties" ma:root="true" ma:fieldsID="8d8a589790d333ac6720d59f0672f9a1" ns2:_="" ns3:_="">
    <xsd:import namespace="0691c107-698e-45c3-970e-7fced698b479"/>
    <xsd:import namespace="ce17edc2-a924-490b-875a-6eff4ba19cf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91c107-698e-45c3-970e-7fced698b4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17edc2-a924-490b-875a-6eff4ba19cf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070bcac-f7de-4266-938c-3b23ed58feac}" ma:internalName="TaxCatchAll" ma:showField="CatchAllData" ma:web="ce17edc2-a924-490b-875a-6eff4ba19cf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403C2A-80C0-46C4-9266-5363E2324049}">
  <ds:schemaRefs>
    <ds:schemaRef ds:uri="http://schemas.microsoft.com/office/2006/metadata/properties"/>
    <ds:schemaRef ds:uri="http://schemas.microsoft.com/office/infopath/2007/PartnerControls"/>
    <ds:schemaRef ds:uri="0691c107-698e-45c3-970e-7fced698b479"/>
    <ds:schemaRef ds:uri="ce17edc2-a924-490b-875a-6eff4ba19cf1"/>
  </ds:schemaRefs>
</ds:datastoreItem>
</file>

<file path=customXml/itemProps2.xml><?xml version="1.0" encoding="utf-8"?>
<ds:datastoreItem xmlns:ds="http://schemas.openxmlformats.org/officeDocument/2006/customXml" ds:itemID="{E47870C3-48A1-49F3-A7E3-E95C58488BCB}">
  <ds:schemaRefs>
    <ds:schemaRef ds:uri="http://schemas.openxmlformats.org/officeDocument/2006/bibliography"/>
  </ds:schemaRefs>
</ds:datastoreItem>
</file>

<file path=customXml/itemProps3.xml><?xml version="1.0" encoding="utf-8"?>
<ds:datastoreItem xmlns:ds="http://schemas.openxmlformats.org/officeDocument/2006/customXml" ds:itemID="{FBDEB3CC-476A-4CEF-8A8D-DD45E83BD9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91c107-698e-45c3-970e-7fced698b479"/>
    <ds:schemaRef ds:uri="ce17edc2-a924-490b-875a-6eff4ba19c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C723E9-3753-42DE-BE6B-81B5C3F1158C}">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Vojteková Veronika, Ing. Arch.</dc:creator>
  <keywords/>
  <dc:description/>
  <lastModifiedBy>Znášiková Kristína, Ing.</lastModifiedBy>
  <revision>41</revision>
  <dcterms:created xsi:type="dcterms:W3CDTF">2024-11-06T08:05:00.0000000Z</dcterms:created>
  <dcterms:modified xsi:type="dcterms:W3CDTF">2024-11-15T10:21:59.5241362Z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0x0101002F42C4FE3C8CC445A67A33C83C77AEA7</vt:lpwstr>
  </property>
  <property fmtid="{D5CDD505-2E9C-101B-9397-08002B2CF9AE}" pid="3" name="MediaServiceImageTags">
    <vt:lpwstr/>
  </property>
</Properties>
</file>